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9E" w:rsidRDefault="0058709E" w:rsidP="0058709E">
      <w:pPr>
        <w:pStyle w:val="Heading1"/>
        <w:rPr>
          <w:sz w:val="34"/>
        </w:rPr>
      </w:pPr>
      <w:r>
        <w:rPr>
          <w:sz w:val="34"/>
        </w:rPr>
        <w:t>Erasmus University Rotterdam</w:t>
      </w:r>
      <w:r w:rsidR="00E26F63">
        <w:rPr>
          <w:sz w:val="34"/>
        </w:rPr>
        <w:t xml:space="preserve"> CSC PhD 2014</w:t>
      </w:r>
    </w:p>
    <w:p w:rsidR="0058709E" w:rsidRDefault="0058709E" w:rsidP="0058709E">
      <w:pPr>
        <w:pStyle w:val="Heading2"/>
      </w:pPr>
      <w:r>
        <w:t xml:space="preserve">Project Description </w:t>
      </w:r>
    </w:p>
    <w:p w:rsidR="0058709E" w:rsidRDefault="0058709E" w:rsidP="0058709E">
      <w:pPr>
        <w:rPr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94"/>
      </w:tblGrid>
      <w:tr w:rsidR="0058709E" w:rsidRPr="00CA5A66" w:rsidTr="00C6284E">
        <w:trPr>
          <w:trHeight w:val="48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09E" w:rsidRPr="00CA5A66" w:rsidRDefault="0058709E">
            <w:pPr>
              <w:rPr>
                <w:rFonts w:asciiTheme="majorHAnsi" w:hAnsiTheme="majorHAnsi"/>
                <w:b/>
                <w:i/>
                <w:sz w:val="26"/>
              </w:rPr>
            </w:pPr>
            <w:r w:rsidRPr="00CA5A66">
              <w:rPr>
                <w:rFonts w:asciiTheme="majorHAnsi" w:hAnsiTheme="majorHAnsi"/>
                <w:b/>
                <w:i/>
                <w:sz w:val="26"/>
              </w:rPr>
              <w:t>School/</w:t>
            </w:r>
            <w:r w:rsidR="00027D94" w:rsidRPr="00CA5A66">
              <w:rPr>
                <w:rFonts w:asciiTheme="majorHAnsi" w:hAnsiTheme="majorHAnsi"/>
                <w:b/>
                <w:i/>
                <w:sz w:val="26"/>
              </w:rPr>
              <w:t>Department</w:t>
            </w:r>
            <w:r w:rsidRPr="00CA5A66">
              <w:rPr>
                <w:rFonts w:asciiTheme="majorHAnsi" w:hAnsiTheme="majorHAnsi"/>
                <w:b/>
                <w:i/>
                <w:sz w:val="26"/>
              </w:rPr>
              <w:t>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09E" w:rsidRPr="00CA5A66" w:rsidRDefault="00BC41BB">
            <w:pPr>
              <w:rPr>
                <w:rFonts w:asciiTheme="majorHAnsi" w:hAnsiTheme="majorHAnsi"/>
                <w:i/>
              </w:rPr>
            </w:pPr>
            <w:r w:rsidRPr="00CA5A66">
              <w:rPr>
                <w:rFonts w:asciiTheme="majorHAnsi" w:hAnsiTheme="majorHAnsi"/>
                <w:i/>
              </w:rPr>
              <w:t>Department of Pedagogical Sciences</w:t>
            </w:r>
            <w:r w:rsidR="00A020D6" w:rsidRPr="00CA5A66">
              <w:rPr>
                <w:rFonts w:asciiTheme="majorHAnsi" w:hAnsiTheme="majorHAnsi"/>
                <w:i/>
              </w:rPr>
              <w:t>, Faculty of Social Sciences</w:t>
            </w:r>
            <w:r w:rsidR="002B3C99" w:rsidRPr="00CA5A66">
              <w:rPr>
                <w:rFonts w:asciiTheme="majorHAnsi" w:hAnsiTheme="majorHAnsi"/>
                <w:i/>
              </w:rPr>
              <w:t>, Erasmus University Rotterdam, the Netherlands</w:t>
            </w:r>
          </w:p>
          <w:p w:rsidR="0058709E" w:rsidRPr="00CA5A66" w:rsidRDefault="0058709E">
            <w:pPr>
              <w:rPr>
                <w:rFonts w:asciiTheme="majorHAnsi" w:hAnsiTheme="majorHAnsi"/>
              </w:rPr>
            </w:pPr>
          </w:p>
        </w:tc>
      </w:tr>
      <w:tr w:rsidR="0058709E" w:rsidRPr="00CA5A66" w:rsidTr="00C6284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09E" w:rsidRPr="00CA5A66" w:rsidRDefault="0058709E">
            <w:pPr>
              <w:rPr>
                <w:rFonts w:asciiTheme="majorHAnsi" w:hAnsiTheme="majorHAnsi"/>
                <w:b/>
                <w:i/>
                <w:sz w:val="26"/>
              </w:rPr>
            </w:pPr>
            <w:r w:rsidRPr="00CA5A66">
              <w:rPr>
                <w:rFonts w:asciiTheme="majorHAnsi" w:hAnsiTheme="majorHAnsi"/>
                <w:b/>
                <w:i/>
                <w:sz w:val="26"/>
              </w:rPr>
              <w:t>Project Title: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09E" w:rsidRPr="00CA5A66" w:rsidRDefault="00BC41BB">
            <w:pPr>
              <w:rPr>
                <w:rFonts w:asciiTheme="majorHAnsi" w:hAnsiTheme="majorHAnsi"/>
                <w:b/>
              </w:rPr>
            </w:pPr>
            <w:r w:rsidRPr="00CA5A66">
              <w:rPr>
                <w:rFonts w:asciiTheme="majorHAnsi" w:hAnsiTheme="majorHAnsi"/>
                <w:b/>
              </w:rPr>
              <w:t>Adopted children from China</w:t>
            </w:r>
            <w:r w:rsidR="00D957FD" w:rsidRPr="00CA5A66">
              <w:rPr>
                <w:rFonts w:asciiTheme="majorHAnsi" w:hAnsiTheme="majorHAnsi"/>
                <w:b/>
              </w:rPr>
              <w:t xml:space="preserve"> in the Netherlands</w:t>
            </w:r>
          </w:p>
          <w:p w:rsidR="00CA5A66" w:rsidRPr="00CA5A66" w:rsidRDefault="00CA5A66">
            <w:pPr>
              <w:rPr>
                <w:rFonts w:asciiTheme="majorHAnsi" w:hAnsiTheme="majorHAnsi"/>
              </w:rPr>
            </w:pPr>
          </w:p>
        </w:tc>
      </w:tr>
      <w:tr w:rsidR="0058709E" w:rsidRPr="00CA5A66" w:rsidTr="00C6284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09E" w:rsidRPr="00CA5A66" w:rsidRDefault="0058709E">
            <w:pPr>
              <w:rPr>
                <w:rFonts w:asciiTheme="majorHAnsi" w:hAnsiTheme="majorHAnsi"/>
                <w:b/>
                <w:i/>
                <w:sz w:val="26"/>
              </w:rPr>
            </w:pPr>
            <w:r w:rsidRPr="00CA5A66">
              <w:rPr>
                <w:rFonts w:asciiTheme="majorHAnsi" w:hAnsiTheme="majorHAnsi"/>
                <w:b/>
                <w:i/>
                <w:sz w:val="26"/>
              </w:rPr>
              <w:t>Abstract: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5F9" w:rsidRPr="00CA5A66" w:rsidRDefault="00BA3FA1" w:rsidP="004075F9">
            <w:pPr>
              <w:spacing w:after="200"/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>For more than a decade China is the most important country of origin for international adoptees in the Netherlands.</w:t>
            </w:r>
            <w:r w:rsidR="009211CB" w:rsidRPr="00CA5A66">
              <w:rPr>
                <w:rFonts w:asciiTheme="majorHAnsi" w:hAnsiTheme="majorHAnsi"/>
              </w:rPr>
              <w:t xml:space="preserve"> However, still little is known about the development of adopted children from China </w:t>
            </w:r>
            <w:r w:rsidR="008A6C47" w:rsidRPr="00CA5A66">
              <w:rPr>
                <w:rFonts w:asciiTheme="majorHAnsi" w:hAnsiTheme="majorHAnsi"/>
              </w:rPr>
              <w:t>in the Netherlands</w:t>
            </w:r>
            <w:r w:rsidR="009211CB" w:rsidRPr="00CA5A66">
              <w:rPr>
                <w:rFonts w:asciiTheme="majorHAnsi" w:hAnsiTheme="majorHAnsi"/>
              </w:rPr>
              <w:t xml:space="preserve">. </w:t>
            </w:r>
            <w:r w:rsidR="008A6C47" w:rsidRPr="00CA5A66">
              <w:rPr>
                <w:rFonts w:asciiTheme="majorHAnsi" w:hAnsiTheme="majorHAnsi"/>
              </w:rPr>
              <w:t>Therefore, i</w:t>
            </w:r>
            <w:r w:rsidR="009211CB" w:rsidRPr="00CA5A66">
              <w:rPr>
                <w:rFonts w:asciiTheme="majorHAnsi" w:hAnsiTheme="majorHAnsi"/>
              </w:rPr>
              <w:t>n this project the PhD student will focus</w:t>
            </w:r>
            <w:r w:rsidR="008A6C47" w:rsidRPr="00CA5A66">
              <w:rPr>
                <w:rFonts w:asciiTheme="majorHAnsi" w:hAnsiTheme="majorHAnsi"/>
              </w:rPr>
              <w:t xml:space="preserve"> especially</w:t>
            </w:r>
            <w:r w:rsidR="009211CB" w:rsidRPr="00CA5A66">
              <w:rPr>
                <w:rFonts w:asciiTheme="majorHAnsi" w:hAnsiTheme="majorHAnsi"/>
              </w:rPr>
              <w:t xml:space="preserve"> on adopt</w:t>
            </w:r>
            <w:r w:rsidR="00CE0AEC" w:rsidRPr="00CA5A66">
              <w:rPr>
                <w:rFonts w:asciiTheme="majorHAnsi" w:hAnsiTheme="majorHAnsi"/>
              </w:rPr>
              <w:t>ees</w:t>
            </w:r>
            <w:r w:rsidR="009211CB" w:rsidRPr="00CA5A66">
              <w:rPr>
                <w:rFonts w:asciiTheme="majorHAnsi" w:hAnsiTheme="majorHAnsi"/>
              </w:rPr>
              <w:t xml:space="preserve"> from China.</w:t>
            </w:r>
            <w:r w:rsidR="00B24A98" w:rsidRPr="00CA5A66">
              <w:rPr>
                <w:rFonts w:asciiTheme="majorHAnsi" w:hAnsiTheme="majorHAnsi"/>
              </w:rPr>
              <w:t xml:space="preserve"> Extra attention could be paid to special need</w:t>
            </w:r>
            <w:r w:rsidR="00ED0221" w:rsidRPr="00CA5A66">
              <w:rPr>
                <w:rFonts w:asciiTheme="majorHAnsi" w:hAnsiTheme="majorHAnsi"/>
              </w:rPr>
              <w:t>s</w:t>
            </w:r>
            <w:r w:rsidR="00B24A98" w:rsidRPr="00CA5A66">
              <w:rPr>
                <w:rFonts w:asciiTheme="majorHAnsi" w:hAnsiTheme="majorHAnsi"/>
              </w:rPr>
              <w:t xml:space="preserve"> children from China. Data collection </w:t>
            </w:r>
            <w:r w:rsidR="00ED0221" w:rsidRPr="00CA5A66">
              <w:rPr>
                <w:rFonts w:asciiTheme="majorHAnsi" w:hAnsiTheme="majorHAnsi"/>
              </w:rPr>
              <w:t>can take</w:t>
            </w:r>
            <w:r w:rsidR="00B24A98" w:rsidRPr="00CA5A66">
              <w:rPr>
                <w:rFonts w:asciiTheme="majorHAnsi" w:hAnsiTheme="majorHAnsi"/>
              </w:rPr>
              <w:t xml:space="preserve"> place in the Netherlands </w:t>
            </w:r>
            <w:r w:rsidR="002B3C99" w:rsidRPr="00CA5A66">
              <w:rPr>
                <w:rFonts w:asciiTheme="majorHAnsi" w:hAnsiTheme="majorHAnsi"/>
              </w:rPr>
              <w:t xml:space="preserve">and </w:t>
            </w:r>
            <w:r w:rsidR="00B24A98" w:rsidRPr="00CA5A66">
              <w:rPr>
                <w:rFonts w:asciiTheme="majorHAnsi" w:hAnsiTheme="majorHAnsi"/>
              </w:rPr>
              <w:t>in China.</w:t>
            </w:r>
            <w:r w:rsidR="00B83921" w:rsidRPr="00CA5A66">
              <w:rPr>
                <w:rFonts w:asciiTheme="majorHAnsi" w:hAnsiTheme="majorHAnsi"/>
              </w:rPr>
              <w:t xml:space="preserve"> We value the opportunity to enrich our research with a Chinese perspective. Therefore, the final research proposal will be completed together with </w:t>
            </w:r>
            <w:r w:rsidR="00CA5A66" w:rsidRPr="00CA5A66">
              <w:rPr>
                <w:rFonts w:asciiTheme="majorHAnsi" w:hAnsiTheme="majorHAnsi"/>
              </w:rPr>
              <w:t>th</w:t>
            </w:r>
            <w:r w:rsidR="00B83921" w:rsidRPr="00CA5A66">
              <w:rPr>
                <w:rFonts w:asciiTheme="majorHAnsi" w:hAnsiTheme="majorHAnsi"/>
              </w:rPr>
              <w:t xml:space="preserve">e PhD student. </w:t>
            </w:r>
          </w:p>
          <w:p w:rsidR="004075F9" w:rsidRPr="00CA5A66" w:rsidRDefault="004075F9" w:rsidP="004075F9">
            <w:pPr>
              <w:spacing w:after="200"/>
              <w:rPr>
                <w:rStyle w:val="Emphasis"/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  <w:u w:val="single"/>
              </w:rPr>
              <w:t>Wendy Tieman</w:t>
            </w:r>
            <w:r w:rsidRPr="00CA5A66">
              <w:rPr>
                <w:rFonts w:asciiTheme="majorHAnsi" w:hAnsiTheme="majorHAnsi"/>
              </w:rPr>
              <w:t xml:space="preserve"> is Assistant Professor at the Department of Pedagogical Sciences at the Erasmus University Rotterdam, the Netherlands. Her PhD study</w:t>
            </w:r>
            <w:r w:rsidR="00CB3792" w:rsidRPr="00CA5A66">
              <w:rPr>
                <w:rFonts w:asciiTheme="majorHAnsi" w:hAnsiTheme="majorHAnsi"/>
              </w:rPr>
              <w:t xml:space="preserve"> (2006)</w:t>
            </w:r>
            <w:r w:rsidRPr="00CA5A66">
              <w:rPr>
                <w:rFonts w:asciiTheme="majorHAnsi" w:hAnsiTheme="majorHAnsi"/>
              </w:rPr>
              <w:t xml:space="preserve"> focused on the mental health of young adult international adoptees, and was part of the </w:t>
            </w:r>
            <w:r w:rsidRPr="00CA5A66">
              <w:rPr>
                <w:rStyle w:val="Emphasis"/>
                <w:rFonts w:asciiTheme="majorHAnsi" w:hAnsiTheme="majorHAnsi"/>
              </w:rPr>
              <w:t>Sophia Longitudinal Adoption</w:t>
            </w:r>
            <w:r w:rsidRPr="00CA5A66">
              <w:rPr>
                <w:rFonts w:asciiTheme="majorHAnsi" w:hAnsiTheme="majorHAnsi"/>
              </w:rPr>
              <w:t xml:space="preserve"> </w:t>
            </w:r>
            <w:r w:rsidRPr="00CA5A66">
              <w:rPr>
                <w:rStyle w:val="Emphasis"/>
                <w:rFonts w:asciiTheme="majorHAnsi" w:hAnsiTheme="majorHAnsi"/>
              </w:rPr>
              <w:t>Study</w:t>
            </w:r>
            <w:r w:rsidRPr="00CA5A66">
              <w:rPr>
                <w:rFonts w:asciiTheme="majorHAnsi" w:hAnsiTheme="majorHAnsi"/>
              </w:rPr>
              <w:t xml:space="preserve"> started by professor Frank </w:t>
            </w:r>
            <w:proofErr w:type="spellStart"/>
            <w:r w:rsidRPr="00CA5A66">
              <w:rPr>
                <w:rFonts w:asciiTheme="majorHAnsi" w:hAnsiTheme="majorHAnsi"/>
              </w:rPr>
              <w:t>Verhulst</w:t>
            </w:r>
            <w:proofErr w:type="spellEnd"/>
            <w:r w:rsidRPr="00CA5A66">
              <w:rPr>
                <w:rFonts w:asciiTheme="majorHAnsi" w:hAnsiTheme="majorHAnsi"/>
              </w:rPr>
              <w:t xml:space="preserve"> (Erasmus MC-Sophia). Currently she is involved in a new follow-up of this study and in several other adoption research projects: the development of adopted children from China en India, special needs adoptions, and the development of adult international adoptees compared to adult domestic adoptees. She is a member of the editorial board of </w:t>
            </w:r>
            <w:r w:rsidRPr="00CA5A66">
              <w:rPr>
                <w:rStyle w:val="Emphasis"/>
                <w:rFonts w:asciiTheme="majorHAnsi" w:hAnsiTheme="majorHAnsi"/>
              </w:rPr>
              <w:t>Adoption Quarterly.</w:t>
            </w:r>
          </w:p>
          <w:p w:rsidR="0058709E" w:rsidRPr="00455B4E" w:rsidRDefault="00D957FD" w:rsidP="00CA5A66">
            <w:pPr>
              <w:spacing w:after="200"/>
              <w:rPr>
                <w:rFonts w:asciiTheme="majorHAnsi" w:hAnsiTheme="majorHAnsi"/>
                <w:rPrChange w:id="0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</w:pPr>
            <w:r w:rsidRPr="00CA5A66">
              <w:rPr>
                <w:rFonts w:asciiTheme="majorHAnsi" w:hAnsiTheme="majorHAnsi"/>
                <w:u w:val="single"/>
              </w:rPr>
              <w:t>Lidia Arends</w:t>
            </w:r>
            <w:r w:rsidRPr="00CA5A66">
              <w:rPr>
                <w:rFonts w:asciiTheme="majorHAnsi" w:hAnsiTheme="majorHAnsi"/>
              </w:rPr>
              <w:t xml:space="preserve"> is Professor </w:t>
            </w:r>
            <w:r w:rsidR="00B07C8A" w:rsidRPr="00CA5A66">
              <w:rPr>
                <w:rFonts w:asciiTheme="majorHAnsi" w:hAnsiTheme="majorHAnsi"/>
              </w:rPr>
              <w:t xml:space="preserve">Methodology and Statistics of Social Sciences </w:t>
            </w:r>
            <w:r w:rsidRPr="00CA5A66">
              <w:rPr>
                <w:rFonts w:asciiTheme="majorHAnsi" w:hAnsiTheme="majorHAnsi"/>
              </w:rPr>
              <w:t>at the Department of Pedagogical Sciences and at the Institute of Psycholog</w:t>
            </w:r>
            <w:r w:rsidR="00266B9C" w:rsidRPr="00CA5A66">
              <w:rPr>
                <w:rFonts w:asciiTheme="majorHAnsi" w:hAnsiTheme="majorHAnsi"/>
              </w:rPr>
              <w:t xml:space="preserve">y, both at the Erasmus University Rotterdam, the Netherlands. </w:t>
            </w:r>
            <w:r w:rsidR="00B07C8A" w:rsidRPr="00CA5A66">
              <w:rPr>
                <w:rFonts w:asciiTheme="majorHAnsi" w:hAnsiTheme="majorHAnsi"/>
              </w:rPr>
              <w:t>Her PhD thesis</w:t>
            </w:r>
            <w:r w:rsidR="00B24A98" w:rsidRPr="00CA5A66">
              <w:rPr>
                <w:rFonts w:asciiTheme="majorHAnsi" w:hAnsiTheme="majorHAnsi"/>
              </w:rPr>
              <w:t xml:space="preserve"> (2006) </w:t>
            </w:r>
            <w:r w:rsidR="002B3C99" w:rsidRPr="00CA5A66">
              <w:rPr>
                <w:rFonts w:asciiTheme="majorHAnsi" w:hAnsiTheme="majorHAnsi"/>
              </w:rPr>
              <w:t>is entitled</w:t>
            </w:r>
            <w:r w:rsidR="00B24A98" w:rsidRPr="00CA5A66">
              <w:rPr>
                <w:rFonts w:asciiTheme="majorHAnsi" w:hAnsiTheme="majorHAnsi"/>
              </w:rPr>
              <w:t xml:space="preserve"> </w:t>
            </w:r>
            <w:r w:rsidR="00B24A98" w:rsidRPr="00CA5A66">
              <w:rPr>
                <w:rFonts w:asciiTheme="majorHAnsi" w:hAnsiTheme="majorHAnsi"/>
                <w:i/>
                <w:iCs/>
                <w:lang w:val="en-GB"/>
              </w:rPr>
              <w:t>‘Multivariate meta-analysis: modelling the heterogeneity. Mixing apples and oranges: dangerous or delicious?’</w:t>
            </w:r>
            <w:r w:rsidR="00B07C8A" w:rsidRPr="00CA5A66">
              <w:rPr>
                <w:rFonts w:asciiTheme="majorHAnsi" w:hAnsiTheme="majorHAnsi"/>
              </w:rPr>
              <w:t>.</w:t>
            </w:r>
            <w:r w:rsidRPr="00CA5A66">
              <w:rPr>
                <w:rFonts w:asciiTheme="majorHAnsi" w:hAnsiTheme="majorHAnsi"/>
              </w:rPr>
              <w:t xml:space="preserve"> </w:t>
            </w:r>
            <w:r w:rsidR="00B24A98" w:rsidRPr="00CA5A66">
              <w:rPr>
                <w:rFonts w:asciiTheme="majorHAnsi" w:hAnsiTheme="majorHAnsi"/>
              </w:rPr>
              <w:t xml:space="preserve">In her dissertation she </w:t>
            </w:r>
            <w:r w:rsidR="00B24A98" w:rsidRPr="00CA5A66">
              <w:rPr>
                <w:rFonts w:asciiTheme="majorHAnsi" w:hAnsiTheme="majorHAnsi"/>
                <w:lang w:val="en"/>
              </w:rPr>
              <w:t xml:space="preserve">developed </w:t>
            </w:r>
            <w:r w:rsidR="002B3C99" w:rsidRPr="00CA5A66">
              <w:rPr>
                <w:rFonts w:asciiTheme="majorHAnsi" w:hAnsiTheme="majorHAnsi"/>
                <w:lang w:val="en"/>
              </w:rPr>
              <w:t xml:space="preserve">new </w:t>
            </w:r>
            <w:r w:rsidR="00B24A98" w:rsidRPr="00CA5A66">
              <w:rPr>
                <w:rFonts w:asciiTheme="majorHAnsi" w:hAnsiTheme="majorHAnsi"/>
                <w:lang w:val="en"/>
              </w:rPr>
              <w:t xml:space="preserve">statistical methods for meta-analysis that </w:t>
            </w:r>
            <w:r w:rsidR="002B3C99" w:rsidRPr="00CA5A66">
              <w:rPr>
                <w:rFonts w:asciiTheme="majorHAnsi" w:hAnsiTheme="majorHAnsi"/>
                <w:lang w:val="en"/>
              </w:rPr>
              <w:t xml:space="preserve">are used worldwide and </w:t>
            </w:r>
            <w:r w:rsidR="00B24A98" w:rsidRPr="00CA5A66">
              <w:rPr>
                <w:rFonts w:asciiTheme="majorHAnsi" w:hAnsiTheme="majorHAnsi"/>
                <w:lang w:val="en"/>
              </w:rPr>
              <w:t>have been cited more than 400 times.</w:t>
            </w:r>
            <w:r w:rsidR="003C1203" w:rsidRPr="00CA5A66">
              <w:rPr>
                <w:rFonts w:asciiTheme="majorHAnsi" w:hAnsiTheme="majorHAnsi"/>
              </w:rPr>
              <w:t xml:space="preserve"> Next to meta-analysis, Lidia Arends has a broad interest and expertise in statistical techniques. She </w:t>
            </w:r>
            <w:r w:rsidR="00AC4CF4" w:rsidRPr="00CA5A66">
              <w:rPr>
                <w:rFonts w:asciiTheme="majorHAnsi" w:hAnsiTheme="majorHAnsi"/>
              </w:rPr>
              <w:t xml:space="preserve">will assist </w:t>
            </w:r>
            <w:r w:rsidR="002B3C99" w:rsidRPr="00CA5A66">
              <w:rPr>
                <w:rFonts w:asciiTheme="majorHAnsi" w:hAnsiTheme="majorHAnsi"/>
              </w:rPr>
              <w:t>the PhD student</w:t>
            </w:r>
            <w:r w:rsidR="00AC4CF4" w:rsidRPr="00CA5A66">
              <w:rPr>
                <w:rFonts w:asciiTheme="majorHAnsi" w:hAnsiTheme="majorHAnsi"/>
              </w:rPr>
              <w:t xml:space="preserve"> with all statistical analyses </w:t>
            </w:r>
            <w:r w:rsidR="00B83921" w:rsidRPr="00CA5A66">
              <w:rPr>
                <w:rFonts w:asciiTheme="majorHAnsi" w:hAnsiTheme="majorHAnsi"/>
              </w:rPr>
              <w:t xml:space="preserve">he/she </w:t>
            </w:r>
            <w:r w:rsidR="00AC4CF4" w:rsidRPr="00CA5A66">
              <w:rPr>
                <w:rFonts w:asciiTheme="majorHAnsi" w:hAnsiTheme="majorHAnsi"/>
              </w:rPr>
              <w:t>need</w:t>
            </w:r>
            <w:r w:rsidR="00B83921" w:rsidRPr="00CA5A66">
              <w:rPr>
                <w:rFonts w:asciiTheme="majorHAnsi" w:hAnsiTheme="majorHAnsi"/>
              </w:rPr>
              <w:t>s</w:t>
            </w:r>
            <w:r w:rsidR="00AC4CF4" w:rsidRPr="00CA5A66">
              <w:rPr>
                <w:rFonts w:asciiTheme="majorHAnsi" w:hAnsiTheme="majorHAnsi"/>
              </w:rPr>
              <w:t xml:space="preserve"> in this study</w:t>
            </w:r>
            <w:r w:rsidR="003C1203" w:rsidRPr="00CA5A66">
              <w:rPr>
                <w:rFonts w:asciiTheme="majorHAnsi" w:hAnsiTheme="majorHAnsi"/>
              </w:rPr>
              <w:t xml:space="preserve"> about adoption</w:t>
            </w:r>
            <w:r w:rsidR="00AC4CF4" w:rsidRPr="00CA5A66">
              <w:rPr>
                <w:rFonts w:asciiTheme="majorHAnsi" w:hAnsiTheme="majorHAnsi"/>
              </w:rPr>
              <w:t xml:space="preserve">.  </w:t>
            </w:r>
          </w:p>
        </w:tc>
      </w:tr>
      <w:tr w:rsidR="0058709E" w:rsidRPr="00CA5A66" w:rsidTr="00C6284E">
        <w:trPr>
          <w:trHeight w:val="989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66" w:rsidRDefault="00CA5A66">
            <w:pPr>
              <w:rPr>
                <w:rFonts w:asciiTheme="majorHAnsi" w:hAnsiTheme="majorHAnsi"/>
                <w:b/>
                <w:i/>
                <w:sz w:val="26"/>
              </w:rPr>
            </w:pPr>
          </w:p>
          <w:p w:rsidR="0058709E" w:rsidRPr="00CA5A66" w:rsidRDefault="0058709E">
            <w:pPr>
              <w:rPr>
                <w:rFonts w:asciiTheme="majorHAnsi" w:hAnsiTheme="majorHAnsi"/>
                <w:b/>
                <w:i/>
                <w:sz w:val="26"/>
              </w:rPr>
            </w:pPr>
            <w:r w:rsidRPr="00CA5A66">
              <w:rPr>
                <w:rFonts w:asciiTheme="majorHAnsi" w:hAnsiTheme="majorHAnsi"/>
                <w:b/>
                <w:i/>
                <w:sz w:val="26"/>
              </w:rPr>
              <w:t>Requirements of candidate: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A66" w:rsidRDefault="00CA5A66">
            <w:pPr>
              <w:rPr>
                <w:rFonts w:asciiTheme="majorHAnsi" w:hAnsiTheme="majorHAnsi"/>
              </w:rPr>
            </w:pPr>
          </w:p>
          <w:p w:rsidR="009603BA" w:rsidRPr="00CA5A66" w:rsidRDefault="0058709E">
            <w:pPr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 xml:space="preserve">Background: </w:t>
            </w:r>
          </w:p>
          <w:p w:rsidR="009603BA" w:rsidRPr="00CA5A66" w:rsidRDefault="00BC41BB" w:rsidP="009603BA">
            <w:pPr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 xml:space="preserve"> Master in Social Sciences (e.g., Pedagogy or Psychology)</w:t>
            </w:r>
          </w:p>
          <w:p w:rsidR="0058709E" w:rsidRPr="00CA5A66" w:rsidRDefault="009603BA" w:rsidP="009603BA">
            <w:pPr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 xml:space="preserve"> </w:t>
            </w:r>
            <w:r w:rsidR="00C93337" w:rsidRPr="00CA5A66">
              <w:rPr>
                <w:rFonts w:asciiTheme="majorHAnsi" w:hAnsiTheme="majorHAnsi"/>
              </w:rPr>
              <w:t>Knowledge of and experience with data analysis (including SPSS)</w:t>
            </w:r>
          </w:p>
          <w:p w:rsidR="003C1203" w:rsidRPr="00CA5A66" w:rsidRDefault="003C1203" w:rsidP="009603BA">
            <w:pPr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 xml:space="preserve"> Special interest in adopted children from China in the Netherlands</w:t>
            </w:r>
          </w:p>
          <w:p w:rsidR="00BC41BB" w:rsidRPr="00CA5A66" w:rsidDel="00455B4E" w:rsidRDefault="00BC41BB" w:rsidP="00CA5A66">
            <w:pPr>
              <w:ind w:left="720"/>
              <w:rPr>
                <w:del w:id="1" w:author="EUCC" w:date="2013-09-30T15:56:00Z"/>
                <w:rFonts w:asciiTheme="majorHAnsi" w:hAnsiTheme="majorHAnsi"/>
                <w:color w:val="FF0000"/>
              </w:rPr>
            </w:pPr>
          </w:p>
          <w:p w:rsidR="0058709E" w:rsidRPr="00CA5A66" w:rsidDel="00455B4E" w:rsidRDefault="0058709E">
            <w:pPr>
              <w:rPr>
                <w:del w:id="2" w:author="EUCC" w:date="2013-09-30T15:56:00Z"/>
                <w:rFonts w:asciiTheme="majorHAnsi" w:hAnsiTheme="majorHAnsi"/>
              </w:rPr>
            </w:pPr>
          </w:p>
          <w:p w:rsidR="0058709E" w:rsidRPr="00CA5A66" w:rsidRDefault="0058709E">
            <w:pPr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 xml:space="preserve">Master degree: </w:t>
            </w:r>
            <w:r w:rsidR="002506C4" w:rsidRPr="00CA5A66">
              <w:rPr>
                <w:rFonts w:asciiTheme="majorHAnsi" w:hAnsiTheme="majorHAnsi"/>
              </w:rPr>
              <w:t>Yes</w:t>
            </w:r>
          </w:p>
          <w:p w:rsidR="0058709E" w:rsidRPr="00CA5A66" w:rsidRDefault="0058709E">
            <w:pPr>
              <w:rPr>
                <w:rFonts w:asciiTheme="majorHAnsi" w:hAnsiTheme="majorHAnsi"/>
                <w:i/>
              </w:rPr>
            </w:pPr>
            <w:r w:rsidRPr="00CA5A66">
              <w:rPr>
                <w:rFonts w:asciiTheme="majorHAnsi" w:hAnsiTheme="majorHAnsi"/>
              </w:rPr>
              <w:t xml:space="preserve">IELTS Grade: </w:t>
            </w:r>
            <w:r w:rsidR="00233FCD" w:rsidRPr="00CA5A66">
              <w:rPr>
                <w:rFonts w:asciiTheme="majorHAnsi" w:hAnsiTheme="majorHAnsi"/>
              </w:rPr>
              <w:t>7.0</w:t>
            </w:r>
            <w:r w:rsidR="00233FCD" w:rsidRPr="00CA5A66">
              <w:rPr>
                <w:rFonts w:asciiTheme="majorHAnsi" w:hAnsiTheme="majorHAnsi"/>
                <w:i/>
                <w:color w:val="FF0000"/>
              </w:rPr>
              <w:t xml:space="preserve"> </w:t>
            </w:r>
            <w:r w:rsidR="00B93BFE" w:rsidRPr="00CA5A66">
              <w:rPr>
                <w:rFonts w:asciiTheme="majorHAnsi" w:hAnsiTheme="majorHAnsi"/>
                <w:i/>
              </w:rPr>
              <w:t>(</w:t>
            </w:r>
            <w:r w:rsidR="00233FCD" w:rsidRPr="00CA5A66">
              <w:rPr>
                <w:rFonts w:asciiTheme="majorHAnsi" w:hAnsiTheme="majorHAnsi"/>
                <w:i/>
              </w:rPr>
              <w:t>m</w:t>
            </w:r>
            <w:r w:rsidR="005C06EA" w:rsidRPr="00CA5A66">
              <w:rPr>
                <w:rFonts w:asciiTheme="majorHAnsi" w:hAnsiTheme="majorHAnsi"/>
                <w:i/>
              </w:rPr>
              <w:t>in</w:t>
            </w:r>
            <w:r w:rsidR="00233FCD" w:rsidRPr="00CA5A66">
              <w:rPr>
                <w:rFonts w:asciiTheme="majorHAnsi" w:hAnsiTheme="majorHAnsi"/>
                <w:i/>
              </w:rPr>
              <w:t>imal</w:t>
            </w:r>
            <w:r w:rsidR="005C06EA" w:rsidRPr="00CA5A66">
              <w:rPr>
                <w:rFonts w:asciiTheme="majorHAnsi" w:hAnsiTheme="majorHAnsi"/>
                <w:i/>
              </w:rPr>
              <w:t xml:space="preserve"> 6.</w:t>
            </w:r>
            <w:r w:rsidR="00E97197" w:rsidRPr="00CA5A66">
              <w:rPr>
                <w:rFonts w:asciiTheme="majorHAnsi" w:hAnsiTheme="majorHAnsi"/>
                <w:i/>
              </w:rPr>
              <w:t>0 per component</w:t>
            </w:r>
            <w:r w:rsidR="005C06EA" w:rsidRPr="00CA5A66">
              <w:rPr>
                <w:rFonts w:asciiTheme="majorHAnsi" w:hAnsiTheme="majorHAnsi"/>
                <w:i/>
              </w:rPr>
              <w:t>)</w:t>
            </w:r>
            <w:bookmarkStart w:id="3" w:name="_GoBack"/>
            <w:bookmarkEnd w:id="3"/>
          </w:p>
          <w:p w:rsidR="00BE5C25" w:rsidRPr="00CA5A66" w:rsidRDefault="00BE5C25">
            <w:pPr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  <w:i/>
              </w:rPr>
              <w:t>or</w:t>
            </w:r>
          </w:p>
          <w:p w:rsidR="00027D94" w:rsidRPr="00CA5A66" w:rsidRDefault="00027D94" w:rsidP="00027D94">
            <w:pPr>
              <w:rPr>
                <w:rFonts w:asciiTheme="majorHAnsi" w:hAnsiTheme="majorHAnsi"/>
                <w:color w:val="FF0000"/>
              </w:rPr>
            </w:pPr>
            <w:r w:rsidRPr="00CA5A66">
              <w:rPr>
                <w:rFonts w:asciiTheme="majorHAnsi" w:hAnsiTheme="majorHAnsi"/>
              </w:rPr>
              <w:t xml:space="preserve">TOEFL: </w:t>
            </w:r>
            <w:r w:rsidRPr="00CA5A66">
              <w:rPr>
                <w:rFonts w:asciiTheme="majorHAnsi" w:hAnsiTheme="majorHAnsi"/>
                <w:i/>
              </w:rPr>
              <w:t>100</w:t>
            </w:r>
            <w:r w:rsidR="00E97197" w:rsidRPr="00CA5A66">
              <w:rPr>
                <w:rFonts w:asciiTheme="majorHAnsi" w:hAnsiTheme="majorHAnsi"/>
                <w:i/>
              </w:rPr>
              <w:t xml:space="preserve"> (</w:t>
            </w:r>
            <w:r w:rsidRPr="00CA5A66">
              <w:rPr>
                <w:rFonts w:asciiTheme="majorHAnsi" w:hAnsiTheme="majorHAnsi"/>
                <w:i/>
              </w:rPr>
              <w:t>minimal 2</w:t>
            </w:r>
            <w:r w:rsidR="00E97197" w:rsidRPr="00CA5A66">
              <w:rPr>
                <w:rFonts w:asciiTheme="majorHAnsi" w:hAnsiTheme="majorHAnsi"/>
                <w:i/>
              </w:rPr>
              <w:t>0 per component</w:t>
            </w:r>
            <w:r w:rsidRPr="00CA5A66">
              <w:rPr>
                <w:rFonts w:asciiTheme="majorHAnsi" w:hAnsiTheme="majorHAnsi"/>
                <w:i/>
              </w:rPr>
              <w:t>)</w:t>
            </w:r>
          </w:p>
          <w:p w:rsidR="0058709E" w:rsidRPr="00CA5A66" w:rsidRDefault="0058709E" w:rsidP="00220748">
            <w:pPr>
              <w:rPr>
                <w:rFonts w:asciiTheme="majorHAnsi" w:hAnsiTheme="majorHAnsi"/>
              </w:rPr>
            </w:pPr>
          </w:p>
        </w:tc>
      </w:tr>
      <w:tr w:rsidR="0058709E" w:rsidRPr="00CA5A66" w:rsidTr="00C6284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09E" w:rsidRPr="00CA5A66" w:rsidRDefault="0058709E">
            <w:pPr>
              <w:rPr>
                <w:rFonts w:asciiTheme="majorHAnsi" w:hAnsiTheme="majorHAnsi"/>
                <w:b/>
                <w:i/>
                <w:sz w:val="26"/>
              </w:rPr>
            </w:pPr>
            <w:r w:rsidRPr="00CA5A66">
              <w:rPr>
                <w:rFonts w:asciiTheme="majorHAnsi" w:hAnsiTheme="majorHAnsi"/>
                <w:b/>
                <w:i/>
                <w:sz w:val="26"/>
              </w:rPr>
              <w:t>Supervisor information: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FF9" w:rsidRPr="00455B4E" w:rsidRDefault="00A668FE">
            <w:pPr>
              <w:rPr>
                <w:rFonts w:asciiTheme="majorHAnsi" w:hAnsiTheme="majorHAnsi"/>
                <w:lang w:val="nl-NL"/>
                <w:rPrChange w:id="4" w:author="EUCC" w:date="2013-09-30T15:56:00Z">
                  <w:rPr>
                    <w:rFonts w:asciiTheme="majorHAnsi" w:hAnsiTheme="majorHAnsi"/>
                  </w:rPr>
                </w:rPrChange>
              </w:rPr>
            </w:pPr>
            <w:r w:rsidRPr="00455B4E">
              <w:rPr>
                <w:rFonts w:asciiTheme="majorHAnsi" w:hAnsiTheme="majorHAnsi"/>
                <w:lang w:val="nl-NL"/>
                <w:rPrChange w:id="5" w:author="EUCC" w:date="2013-09-30T15:56:00Z">
                  <w:rPr>
                    <w:rFonts w:asciiTheme="majorHAnsi" w:hAnsiTheme="majorHAnsi"/>
                  </w:rPr>
                </w:rPrChange>
              </w:rPr>
              <w:t>Dr.</w:t>
            </w:r>
            <w:r w:rsidR="00CA5A66" w:rsidRPr="00455B4E">
              <w:rPr>
                <w:rFonts w:asciiTheme="majorHAnsi" w:hAnsiTheme="majorHAnsi"/>
                <w:lang w:val="nl-NL"/>
                <w:rPrChange w:id="6" w:author="EUCC" w:date="2013-09-30T15:56:00Z">
                  <w:rPr>
                    <w:rFonts w:asciiTheme="majorHAnsi" w:hAnsiTheme="majorHAnsi"/>
                  </w:rPr>
                </w:rPrChange>
              </w:rPr>
              <w:t xml:space="preserve"> </w:t>
            </w:r>
            <w:r w:rsidR="004075F9" w:rsidRPr="00455B4E">
              <w:rPr>
                <w:rFonts w:asciiTheme="majorHAnsi" w:hAnsiTheme="majorHAnsi"/>
                <w:lang w:val="nl-NL"/>
                <w:rPrChange w:id="7" w:author="EUCC" w:date="2013-09-30T15:56:00Z">
                  <w:rPr>
                    <w:rFonts w:asciiTheme="majorHAnsi" w:hAnsiTheme="majorHAnsi"/>
                  </w:rPr>
                </w:rPrChange>
              </w:rPr>
              <w:t>W. Tieman</w:t>
            </w:r>
            <w:r w:rsidR="00CA5A66" w:rsidRPr="00455B4E">
              <w:rPr>
                <w:rFonts w:asciiTheme="majorHAnsi" w:hAnsiTheme="majorHAnsi"/>
                <w:lang w:val="nl-NL"/>
                <w:rPrChange w:id="8" w:author="EUCC" w:date="2013-09-30T15:56:00Z">
                  <w:rPr>
                    <w:rFonts w:asciiTheme="majorHAnsi" w:hAnsiTheme="majorHAnsi"/>
                  </w:rPr>
                </w:rPrChange>
              </w:rPr>
              <w:t>, PhD</w:t>
            </w:r>
          </w:p>
          <w:p w:rsidR="004075F9" w:rsidRPr="00455B4E" w:rsidRDefault="00455B4E">
            <w:pPr>
              <w:rPr>
                <w:rFonts w:asciiTheme="majorHAnsi" w:hAnsiTheme="majorHAnsi"/>
                <w:lang w:val="nl-NL"/>
                <w:rPrChange w:id="9" w:author="EUCC" w:date="2013-09-30T15:56:00Z">
                  <w:rPr>
                    <w:rFonts w:asciiTheme="majorHAnsi" w:hAnsiTheme="majorHAnsi"/>
                  </w:rPr>
                </w:rPrChange>
              </w:rPr>
            </w:pPr>
            <w:r>
              <w:fldChar w:fldCharType="begin"/>
            </w:r>
            <w:r w:rsidRPr="00455B4E">
              <w:rPr>
                <w:lang w:val="nl-NL"/>
                <w:rPrChange w:id="10" w:author="EUCC" w:date="2013-09-30T15:56:00Z">
                  <w:rPr/>
                </w:rPrChange>
              </w:rPr>
              <w:instrText xml:space="preserve"> HYPERLINK "mailto:W.Tieman@fsw.eur.nl" </w:instrText>
            </w:r>
            <w:r>
              <w:fldChar w:fldCharType="separate"/>
            </w:r>
            <w:r w:rsidR="00CA5A66" w:rsidRPr="00455B4E">
              <w:rPr>
                <w:rStyle w:val="Hyperlink"/>
                <w:lang w:val="nl-NL"/>
                <w:rPrChange w:id="11" w:author="EUCC" w:date="2013-09-30T15:56:00Z">
                  <w:rPr>
                    <w:rStyle w:val="Hyperlink"/>
                  </w:rPr>
                </w:rPrChange>
              </w:rPr>
              <w:t>W</w:t>
            </w:r>
            <w:r w:rsidR="00CA5A66" w:rsidRPr="00455B4E">
              <w:rPr>
                <w:rStyle w:val="Hyperlink"/>
                <w:rFonts w:asciiTheme="majorHAnsi" w:hAnsiTheme="majorHAnsi"/>
                <w:lang w:val="nl-NL"/>
                <w:rPrChange w:id="12" w:author="EUCC" w:date="2013-09-30T15:56:00Z">
                  <w:rPr>
                    <w:rStyle w:val="Hyperlink"/>
                    <w:rFonts w:asciiTheme="majorHAnsi" w:hAnsiTheme="majorHAnsi"/>
                  </w:rPr>
                </w:rPrChange>
              </w:rPr>
              <w:t>.Tieman@fsw.eur.nl</w:t>
            </w:r>
            <w:r>
              <w:rPr>
                <w:rStyle w:val="Hyperlink"/>
                <w:rFonts w:asciiTheme="majorHAnsi" w:hAnsiTheme="majorHAnsi"/>
              </w:rPr>
              <w:fldChar w:fldCharType="end"/>
            </w:r>
          </w:p>
          <w:p w:rsidR="004E53B0" w:rsidRPr="00455B4E" w:rsidRDefault="004E53B0">
            <w:pPr>
              <w:rPr>
                <w:rFonts w:asciiTheme="majorHAnsi" w:hAnsiTheme="majorHAnsi"/>
                <w:lang w:val="nl-NL"/>
                <w:rPrChange w:id="13" w:author="EUCC" w:date="2013-09-30T15:56:00Z">
                  <w:rPr>
                    <w:rFonts w:asciiTheme="majorHAnsi" w:hAnsiTheme="majorHAnsi"/>
                  </w:rPr>
                </w:rPrChange>
              </w:rPr>
            </w:pPr>
          </w:p>
          <w:p w:rsidR="004E53B0" w:rsidRPr="00CA5A66" w:rsidRDefault="004E53B0" w:rsidP="004E53B0">
            <w:pPr>
              <w:ind w:left="567" w:hanging="567"/>
              <w:rPr>
                <w:rFonts w:asciiTheme="majorHAnsi" w:hAnsiTheme="majorHAnsi"/>
                <w:b/>
              </w:rPr>
            </w:pPr>
            <w:r w:rsidRPr="00CA5A66">
              <w:rPr>
                <w:rFonts w:asciiTheme="majorHAnsi" w:hAnsiTheme="majorHAnsi" w:cs="Calibri"/>
                <w:b/>
              </w:rPr>
              <w:t>International Publications</w:t>
            </w:r>
          </w:p>
          <w:p w:rsidR="00B83921" w:rsidRPr="00CA5A66" w:rsidRDefault="00B83921" w:rsidP="004E53B0">
            <w:pPr>
              <w:ind w:left="567" w:hanging="567"/>
              <w:rPr>
                <w:rFonts w:asciiTheme="majorHAnsi" w:hAnsiTheme="majorHAnsi" w:cs="Calibri"/>
                <w:b/>
              </w:rPr>
            </w:pPr>
          </w:p>
          <w:p w:rsidR="004E53B0" w:rsidRPr="00CA5A66" w:rsidRDefault="004E53B0" w:rsidP="004E53B0">
            <w:pPr>
              <w:spacing w:after="120"/>
              <w:ind w:left="360" w:hanging="360"/>
              <w:rPr>
                <w:rFonts w:asciiTheme="majorHAnsi" w:hAnsiTheme="majorHAnsi" w:cs="Calibri"/>
              </w:rPr>
            </w:pPr>
            <w:proofErr w:type="spellStart"/>
            <w:r w:rsidRPr="00CA5A66">
              <w:rPr>
                <w:rFonts w:asciiTheme="majorHAnsi" w:hAnsiTheme="majorHAnsi" w:cs="Calibri"/>
              </w:rPr>
              <w:t>Reinoso</w:t>
            </w:r>
            <w:proofErr w:type="spellEnd"/>
            <w:r w:rsidRPr="00CA5A66">
              <w:rPr>
                <w:rFonts w:asciiTheme="majorHAnsi" w:hAnsiTheme="majorHAnsi" w:cs="Calibri"/>
              </w:rPr>
              <w:t xml:space="preserve">, M., Juffer, F., &amp; Tieman, W. (2013). Children’s and parents’ thoughts and feelings about adoption, birth culture identity, and discrimination in families with internationally adopted children. </w:t>
            </w:r>
            <w:r w:rsidRPr="00CA5A66">
              <w:rPr>
                <w:rFonts w:asciiTheme="majorHAnsi" w:hAnsiTheme="majorHAnsi" w:cs="Calibri"/>
                <w:i/>
              </w:rPr>
              <w:t>Child &amp; Family Social Work, 18</w:t>
            </w:r>
            <w:r w:rsidRPr="00CA5A66">
              <w:rPr>
                <w:rFonts w:asciiTheme="majorHAnsi" w:hAnsiTheme="majorHAnsi" w:cs="Calibri"/>
              </w:rPr>
              <w:t>(3), 264-274.</w:t>
            </w:r>
          </w:p>
          <w:p w:rsidR="004E53B0" w:rsidRPr="00CA5A66" w:rsidRDefault="004E53B0" w:rsidP="004E53B0">
            <w:pPr>
              <w:spacing w:after="120"/>
              <w:ind w:left="360" w:hanging="360"/>
              <w:rPr>
                <w:rFonts w:asciiTheme="majorHAnsi" w:hAnsiTheme="majorHAnsi" w:cs="Calibri"/>
                <w:lang w:val="nl-NL"/>
              </w:rPr>
            </w:pPr>
            <w:r w:rsidRPr="00CA5A66">
              <w:rPr>
                <w:rFonts w:asciiTheme="majorHAnsi" w:hAnsiTheme="majorHAnsi" w:cs="Calibri"/>
              </w:rPr>
              <w:t xml:space="preserve">Juffer, F., &amp; Tieman, W. (2012). Families with </w:t>
            </w:r>
            <w:proofErr w:type="spellStart"/>
            <w:r w:rsidRPr="00CA5A66">
              <w:rPr>
                <w:rFonts w:asciiTheme="majorHAnsi" w:hAnsiTheme="majorHAnsi" w:cs="Calibri"/>
              </w:rPr>
              <w:t>intercountry</w:t>
            </w:r>
            <w:proofErr w:type="spellEnd"/>
            <w:r w:rsidRPr="00CA5A66">
              <w:rPr>
                <w:rFonts w:asciiTheme="majorHAnsi" w:hAnsiTheme="majorHAnsi" w:cs="Calibri"/>
              </w:rPr>
              <w:t xml:space="preserve"> adopted children: Talking about adoption and birth culture. In Judith L. Gibbons &amp; Karen Smith </w:t>
            </w:r>
            <w:proofErr w:type="spellStart"/>
            <w:r w:rsidRPr="00CA5A66">
              <w:rPr>
                <w:rFonts w:asciiTheme="majorHAnsi" w:hAnsiTheme="majorHAnsi" w:cs="Calibri"/>
              </w:rPr>
              <w:t>Rotabi</w:t>
            </w:r>
            <w:proofErr w:type="spellEnd"/>
            <w:r w:rsidRPr="00CA5A66">
              <w:rPr>
                <w:rFonts w:asciiTheme="majorHAnsi" w:hAnsiTheme="majorHAnsi" w:cs="Calibri"/>
              </w:rPr>
              <w:t xml:space="preserve"> (Eds.), </w:t>
            </w:r>
            <w:proofErr w:type="spellStart"/>
            <w:r w:rsidRPr="00CA5A66">
              <w:rPr>
                <w:rFonts w:asciiTheme="majorHAnsi" w:hAnsiTheme="majorHAnsi" w:cs="Calibri"/>
                <w:i/>
              </w:rPr>
              <w:t>Intercountry</w:t>
            </w:r>
            <w:proofErr w:type="spellEnd"/>
            <w:r w:rsidRPr="00CA5A66">
              <w:rPr>
                <w:rFonts w:asciiTheme="majorHAnsi" w:hAnsiTheme="majorHAnsi" w:cs="Calibri"/>
                <w:i/>
              </w:rPr>
              <w:t xml:space="preserve"> adoption: Policies, practices, and outcomes.</w:t>
            </w:r>
            <w:r w:rsidRPr="00CA5A66">
              <w:rPr>
                <w:rFonts w:asciiTheme="majorHAnsi" w:hAnsiTheme="majorHAnsi" w:cs="Calibri"/>
              </w:rPr>
              <w:t xml:space="preserve"> </w:t>
            </w:r>
            <w:r w:rsidRPr="00CA5A66">
              <w:rPr>
                <w:rFonts w:asciiTheme="majorHAnsi" w:hAnsiTheme="majorHAnsi" w:cs="Calibri"/>
                <w:lang w:val="nl-NL"/>
              </w:rPr>
              <w:t xml:space="preserve">Southampton, UK: </w:t>
            </w:r>
            <w:proofErr w:type="spellStart"/>
            <w:r w:rsidRPr="00CA5A66">
              <w:rPr>
                <w:rFonts w:asciiTheme="majorHAnsi" w:hAnsiTheme="majorHAnsi" w:cs="Calibri"/>
                <w:lang w:val="nl-NL"/>
              </w:rPr>
              <w:t>Ashgate</w:t>
            </w:r>
            <w:proofErr w:type="spellEnd"/>
            <w:r w:rsidRPr="00CA5A66">
              <w:rPr>
                <w:rFonts w:asciiTheme="majorHAnsi" w:hAnsiTheme="majorHAnsi" w:cs="Calibri"/>
                <w:lang w:val="nl-NL"/>
              </w:rPr>
              <w:t xml:space="preserve">. </w:t>
            </w:r>
          </w:p>
          <w:p w:rsidR="004E53B0" w:rsidRPr="00CA5A66" w:rsidRDefault="004E53B0" w:rsidP="004E53B0">
            <w:pPr>
              <w:spacing w:after="120"/>
              <w:ind w:left="360" w:hanging="360"/>
              <w:rPr>
                <w:rFonts w:asciiTheme="majorHAnsi" w:hAnsiTheme="majorHAnsi" w:cs="Calibri"/>
                <w:i/>
                <w:iCs/>
              </w:rPr>
            </w:pPr>
            <w:r w:rsidRPr="00CA5A66">
              <w:rPr>
                <w:rFonts w:asciiTheme="majorHAnsi" w:hAnsiTheme="majorHAnsi" w:cs="Calibri"/>
                <w:lang w:val="nl-NL"/>
              </w:rPr>
              <w:t xml:space="preserve">Juffer, F.,  Palacios, J., </w:t>
            </w:r>
            <w:proofErr w:type="spellStart"/>
            <w:r w:rsidRPr="00CA5A66">
              <w:rPr>
                <w:rFonts w:asciiTheme="majorHAnsi" w:hAnsiTheme="majorHAnsi" w:cs="Calibri"/>
                <w:lang w:val="nl-NL"/>
              </w:rPr>
              <w:t>LeMare</w:t>
            </w:r>
            <w:proofErr w:type="spellEnd"/>
            <w:r w:rsidRPr="00CA5A66">
              <w:rPr>
                <w:rFonts w:asciiTheme="majorHAnsi" w:hAnsiTheme="majorHAnsi" w:cs="Calibri"/>
                <w:lang w:val="nl-NL"/>
              </w:rPr>
              <w:t xml:space="preserve">, L., </w:t>
            </w:r>
            <w:proofErr w:type="spellStart"/>
            <w:r w:rsidRPr="00CA5A66">
              <w:rPr>
                <w:rFonts w:asciiTheme="majorHAnsi" w:hAnsiTheme="majorHAnsi" w:cs="Calibri"/>
                <w:lang w:val="nl-NL"/>
              </w:rPr>
              <w:t>Sonuga-Barke</w:t>
            </w:r>
            <w:proofErr w:type="spellEnd"/>
            <w:r w:rsidRPr="00CA5A66">
              <w:rPr>
                <w:rFonts w:asciiTheme="majorHAnsi" w:hAnsiTheme="majorHAnsi" w:cs="Calibri"/>
                <w:lang w:val="nl-NL"/>
              </w:rPr>
              <w:t xml:space="preserve">, E., Tieman, W., Bakermans-Kranenburg, M.J., </w:t>
            </w:r>
            <w:proofErr w:type="spellStart"/>
            <w:r w:rsidRPr="00CA5A66">
              <w:rPr>
                <w:rFonts w:asciiTheme="majorHAnsi" w:hAnsiTheme="majorHAnsi" w:cs="Calibri"/>
                <w:lang w:val="nl-NL"/>
              </w:rPr>
              <w:t>Vorria</w:t>
            </w:r>
            <w:proofErr w:type="spellEnd"/>
            <w:r w:rsidRPr="00CA5A66">
              <w:rPr>
                <w:rFonts w:asciiTheme="majorHAnsi" w:hAnsiTheme="majorHAnsi" w:cs="Calibri"/>
                <w:lang w:val="nl-NL"/>
              </w:rPr>
              <w:t xml:space="preserve">, P., Van IJzendoorn, M.H., &amp; Verhulst, F. (2011). </w:t>
            </w:r>
            <w:r w:rsidRPr="00CA5A66">
              <w:rPr>
                <w:rFonts w:asciiTheme="majorHAnsi" w:hAnsiTheme="majorHAnsi" w:cs="Calibri"/>
              </w:rPr>
              <w:t xml:space="preserve">Development of adopted children with histories of early adversity. In R.B. McCall, M.H. van IJzendoorn, F. </w:t>
            </w:r>
            <w:proofErr w:type="spellStart"/>
            <w:r w:rsidRPr="00CA5A66">
              <w:rPr>
                <w:rFonts w:asciiTheme="majorHAnsi" w:hAnsiTheme="majorHAnsi" w:cs="Calibri"/>
              </w:rPr>
              <w:t>Juffer</w:t>
            </w:r>
            <w:proofErr w:type="spellEnd"/>
            <w:r w:rsidRPr="00CA5A66">
              <w:rPr>
                <w:rFonts w:asciiTheme="majorHAnsi" w:hAnsiTheme="majorHAnsi" w:cs="Calibri"/>
              </w:rPr>
              <w:t xml:space="preserve">, V.K. </w:t>
            </w:r>
            <w:proofErr w:type="spellStart"/>
            <w:r w:rsidRPr="00CA5A66">
              <w:rPr>
                <w:rFonts w:asciiTheme="majorHAnsi" w:hAnsiTheme="majorHAnsi" w:cs="Calibri"/>
              </w:rPr>
              <w:t>Groza</w:t>
            </w:r>
            <w:proofErr w:type="spellEnd"/>
            <w:r w:rsidRPr="00CA5A66">
              <w:rPr>
                <w:rFonts w:asciiTheme="majorHAnsi" w:hAnsiTheme="majorHAnsi" w:cs="Calibri"/>
              </w:rPr>
              <w:t xml:space="preserve">, &amp; C.J. </w:t>
            </w:r>
            <w:proofErr w:type="spellStart"/>
            <w:r w:rsidRPr="00CA5A66">
              <w:rPr>
                <w:rFonts w:asciiTheme="majorHAnsi" w:hAnsiTheme="majorHAnsi" w:cs="Calibri"/>
              </w:rPr>
              <w:t>Groark</w:t>
            </w:r>
            <w:proofErr w:type="spellEnd"/>
            <w:r w:rsidRPr="00CA5A66">
              <w:rPr>
                <w:rFonts w:asciiTheme="majorHAnsi" w:hAnsiTheme="majorHAnsi" w:cs="Calibri"/>
              </w:rPr>
              <w:t xml:space="preserve"> (Eds.), Children without permanent parents: Research, practice, and policy. </w:t>
            </w:r>
            <w:r w:rsidRPr="00CA5A66">
              <w:rPr>
                <w:rFonts w:asciiTheme="majorHAnsi" w:hAnsiTheme="majorHAnsi" w:cs="Calibri"/>
                <w:i/>
                <w:iCs/>
              </w:rPr>
              <w:t xml:space="preserve">Monographs of the Society for Research of Child Development, 76(4), </w:t>
            </w:r>
            <w:r w:rsidRPr="00CA5A66">
              <w:rPr>
                <w:rFonts w:asciiTheme="majorHAnsi" w:hAnsiTheme="majorHAnsi" w:cs="Calibri"/>
              </w:rPr>
              <w:t>31-61</w:t>
            </w:r>
            <w:r w:rsidRPr="00CA5A66">
              <w:rPr>
                <w:rFonts w:asciiTheme="majorHAnsi" w:hAnsiTheme="majorHAnsi" w:cs="Calibri"/>
                <w:i/>
                <w:iCs/>
              </w:rPr>
              <w:t>.</w:t>
            </w:r>
          </w:p>
          <w:p w:rsidR="004E53B0" w:rsidRPr="00CA5A66" w:rsidRDefault="004E53B0" w:rsidP="004E53B0">
            <w:pPr>
              <w:spacing w:after="120"/>
              <w:ind w:left="360" w:hanging="360"/>
              <w:rPr>
                <w:rFonts w:asciiTheme="majorHAnsi" w:hAnsiTheme="majorHAnsi" w:cs="Calibri"/>
                <w:lang w:val="nl-NL"/>
              </w:rPr>
            </w:pPr>
            <w:r w:rsidRPr="00CA5A66">
              <w:rPr>
                <w:rFonts w:asciiTheme="majorHAnsi" w:hAnsiTheme="majorHAnsi" w:cs="Calibri"/>
              </w:rPr>
              <w:t xml:space="preserve">Juffer, F. &amp; Tieman, W. (2009). Being adopted: Internationally adopted children’s interest and feelings. </w:t>
            </w:r>
            <w:r w:rsidRPr="00CA5A66">
              <w:rPr>
                <w:rFonts w:asciiTheme="majorHAnsi" w:hAnsiTheme="majorHAnsi" w:cs="Calibri"/>
                <w:i/>
                <w:lang w:val="nl-NL"/>
              </w:rPr>
              <w:t xml:space="preserve">International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Social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Work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>, 52</w:t>
            </w:r>
            <w:r w:rsidRPr="00CA5A66">
              <w:rPr>
                <w:rFonts w:asciiTheme="majorHAnsi" w:hAnsiTheme="majorHAnsi" w:cs="Calibri"/>
                <w:lang w:val="nl-NL"/>
              </w:rPr>
              <w:t>(5): 637-642.</w:t>
            </w:r>
          </w:p>
          <w:p w:rsidR="004E53B0" w:rsidRPr="00CA5A66" w:rsidRDefault="004E53B0" w:rsidP="004E53B0">
            <w:pPr>
              <w:spacing w:after="120"/>
              <w:ind w:left="360" w:hanging="360"/>
              <w:rPr>
                <w:rFonts w:asciiTheme="majorHAnsi" w:hAnsiTheme="majorHAnsi" w:cs="Calibri"/>
                <w:i/>
                <w:lang w:val="nl-NL"/>
              </w:rPr>
            </w:pPr>
            <w:r w:rsidRPr="00CA5A66">
              <w:rPr>
                <w:rFonts w:asciiTheme="majorHAnsi" w:hAnsiTheme="majorHAnsi" w:cs="Calibri"/>
                <w:lang w:val="nl-NL"/>
              </w:rPr>
              <w:t xml:space="preserve">Van der Vegt, E. J. M., Tieman, W., Van der Ende, J., </w:t>
            </w:r>
            <w:proofErr w:type="spellStart"/>
            <w:r w:rsidRPr="00CA5A66">
              <w:rPr>
                <w:rFonts w:asciiTheme="majorHAnsi" w:hAnsiTheme="majorHAnsi" w:cs="Calibri"/>
                <w:lang w:val="nl-NL"/>
              </w:rPr>
              <w:t>Ferdinand</w:t>
            </w:r>
            <w:proofErr w:type="spellEnd"/>
            <w:r w:rsidRPr="00CA5A66">
              <w:rPr>
                <w:rFonts w:asciiTheme="majorHAnsi" w:hAnsiTheme="majorHAnsi" w:cs="Calibri"/>
                <w:lang w:val="nl-NL"/>
              </w:rPr>
              <w:t xml:space="preserve">, R. F., Verhulst, F. C., &amp; </w:t>
            </w:r>
            <w:proofErr w:type="spellStart"/>
            <w:r w:rsidRPr="00CA5A66">
              <w:rPr>
                <w:rFonts w:asciiTheme="majorHAnsi" w:hAnsiTheme="majorHAnsi" w:cs="Calibri"/>
                <w:lang w:val="nl-NL"/>
              </w:rPr>
              <w:t>Tiemeier</w:t>
            </w:r>
            <w:proofErr w:type="spellEnd"/>
            <w:r w:rsidRPr="00CA5A66">
              <w:rPr>
                <w:rFonts w:asciiTheme="majorHAnsi" w:hAnsiTheme="majorHAnsi" w:cs="Calibri"/>
                <w:lang w:val="nl-NL"/>
              </w:rPr>
              <w:t xml:space="preserve">, H. (2009). </w:t>
            </w:r>
            <w:r w:rsidRPr="00CA5A66">
              <w:rPr>
                <w:rFonts w:asciiTheme="majorHAnsi" w:hAnsiTheme="majorHAnsi" w:cs="Calibri"/>
              </w:rPr>
              <w:t>Impact of early childhood adversities on adult psychiatric disorders: a study of international adoptees.</w:t>
            </w:r>
            <w:r w:rsidRPr="00CA5A66">
              <w:rPr>
                <w:rFonts w:asciiTheme="majorHAnsi" w:hAnsiTheme="majorHAnsi" w:cs="Calibri"/>
                <w:i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Social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Psychiatry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and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Psychiatric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Epidemiology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>, 44</w:t>
            </w:r>
            <w:r w:rsidRPr="00CA5A66">
              <w:rPr>
                <w:rFonts w:asciiTheme="majorHAnsi" w:hAnsiTheme="majorHAnsi" w:cs="Calibri"/>
                <w:lang w:val="nl-NL"/>
              </w:rPr>
              <w:t>: 724-731</w:t>
            </w:r>
            <w:r w:rsidRPr="00CA5A66">
              <w:rPr>
                <w:rFonts w:asciiTheme="majorHAnsi" w:hAnsiTheme="majorHAnsi" w:cs="Calibri"/>
                <w:i/>
                <w:lang w:val="nl-NL"/>
              </w:rPr>
              <w:t>.</w:t>
            </w:r>
          </w:p>
          <w:p w:rsidR="004E53B0" w:rsidRPr="00CA5A66" w:rsidRDefault="004E53B0" w:rsidP="004E53B0">
            <w:pPr>
              <w:spacing w:after="120"/>
              <w:ind w:left="360" w:hanging="360"/>
              <w:rPr>
                <w:rFonts w:asciiTheme="majorHAnsi" w:hAnsiTheme="majorHAnsi" w:cs="Calibri"/>
                <w:bCs/>
                <w:lang w:val="nl-NL"/>
              </w:rPr>
            </w:pPr>
            <w:r w:rsidRPr="00CA5A66">
              <w:rPr>
                <w:rFonts w:asciiTheme="majorHAnsi" w:hAnsiTheme="majorHAnsi" w:cs="Calibri"/>
                <w:bCs/>
                <w:lang w:val="nl-NL"/>
              </w:rPr>
              <w:lastRenderedPageBreak/>
              <w:t xml:space="preserve">Tieman, W., Van der Ende, J., &amp; Verhulst, F. C. (2008). </w:t>
            </w:r>
            <w:r w:rsidRPr="00CA5A66">
              <w:rPr>
                <w:rFonts w:asciiTheme="majorHAnsi" w:hAnsiTheme="majorHAnsi" w:cs="Calibri"/>
                <w:bCs/>
              </w:rPr>
              <w:t xml:space="preserve">Young adult international adoptees’ search for birth parents. </w:t>
            </w:r>
            <w:r w:rsidRPr="00CA5A66">
              <w:rPr>
                <w:rFonts w:asciiTheme="majorHAnsi" w:hAnsiTheme="majorHAnsi" w:cs="Calibri"/>
                <w:bCs/>
                <w:i/>
                <w:lang w:val="nl-NL"/>
              </w:rPr>
              <w:t xml:space="preserve">Journal of Family </w:t>
            </w:r>
            <w:proofErr w:type="spellStart"/>
            <w:r w:rsidRPr="00CA5A66">
              <w:rPr>
                <w:rFonts w:asciiTheme="majorHAnsi" w:hAnsiTheme="majorHAnsi" w:cs="Calibri"/>
                <w:bCs/>
                <w:i/>
                <w:lang w:val="nl-NL"/>
              </w:rPr>
              <w:t>Psychology</w:t>
            </w:r>
            <w:proofErr w:type="spellEnd"/>
            <w:r w:rsidRPr="00CA5A66">
              <w:rPr>
                <w:rFonts w:asciiTheme="majorHAnsi" w:hAnsiTheme="majorHAnsi" w:cs="Calibri"/>
                <w:bCs/>
                <w:i/>
                <w:lang w:val="nl-NL"/>
              </w:rPr>
              <w:t>, 22</w:t>
            </w:r>
            <w:r w:rsidRPr="00CA5A66">
              <w:rPr>
                <w:rFonts w:asciiTheme="majorHAnsi" w:hAnsiTheme="majorHAnsi" w:cs="Calibri"/>
                <w:bCs/>
                <w:lang w:val="nl-NL"/>
              </w:rPr>
              <w:t>(5): 678-687.</w:t>
            </w:r>
          </w:p>
          <w:p w:rsidR="004E53B0" w:rsidRPr="00CA5A66" w:rsidRDefault="004E53B0" w:rsidP="004E53B0">
            <w:pPr>
              <w:spacing w:after="120"/>
              <w:ind w:left="360" w:hanging="360"/>
              <w:rPr>
                <w:rFonts w:asciiTheme="majorHAnsi" w:hAnsiTheme="majorHAnsi" w:cs="Calibri"/>
                <w:lang w:val="nl-NL"/>
              </w:rPr>
            </w:pPr>
            <w:r w:rsidRPr="00CA5A66">
              <w:rPr>
                <w:rFonts w:asciiTheme="majorHAnsi" w:hAnsiTheme="majorHAnsi" w:cs="Calibri"/>
                <w:lang w:val="nl-NL"/>
              </w:rPr>
              <w:t xml:space="preserve">Van den Berg, M. P., </w:t>
            </w:r>
            <w:proofErr w:type="spellStart"/>
            <w:r w:rsidRPr="00CA5A66">
              <w:rPr>
                <w:rFonts w:asciiTheme="majorHAnsi" w:hAnsiTheme="majorHAnsi" w:cs="Calibri"/>
                <w:lang w:val="nl-NL"/>
              </w:rPr>
              <w:t>Huizink</w:t>
            </w:r>
            <w:proofErr w:type="spellEnd"/>
            <w:r w:rsidRPr="00CA5A66">
              <w:rPr>
                <w:rFonts w:asciiTheme="majorHAnsi" w:hAnsiTheme="majorHAnsi" w:cs="Calibri"/>
                <w:lang w:val="nl-NL"/>
              </w:rPr>
              <w:t xml:space="preserve">, A. C., Van Baal, C. M., Tieman, W., Van der Ende, J., &amp; Verhulst, F. C. (2008). </w:t>
            </w:r>
            <w:r w:rsidRPr="00CA5A66">
              <w:rPr>
                <w:rFonts w:asciiTheme="majorHAnsi" w:hAnsiTheme="majorHAnsi" w:cs="Calibri"/>
              </w:rPr>
              <w:t xml:space="preserve">Genetic and environmental influences on self-reported and parent-reported behavior problems in young adult adoptees.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Genes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 xml:space="preserve">, Brain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and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i/>
                <w:lang w:val="nl-NL"/>
              </w:rPr>
              <w:t>Behavior</w:t>
            </w:r>
            <w:proofErr w:type="spellEnd"/>
            <w:r w:rsidRPr="00CA5A66">
              <w:rPr>
                <w:rFonts w:asciiTheme="majorHAnsi" w:hAnsiTheme="majorHAnsi" w:cs="Calibri"/>
                <w:i/>
                <w:lang w:val="nl-NL"/>
              </w:rPr>
              <w:t>, 7:</w:t>
            </w:r>
            <w:r w:rsidRPr="00CA5A66">
              <w:rPr>
                <w:rFonts w:asciiTheme="majorHAnsi" w:hAnsiTheme="majorHAnsi" w:cs="Calibri"/>
                <w:lang w:val="nl-NL"/>
              </w:rPr>
              <w:t xml:space="preserve"> 88-95.</w:t>
            </w:r>
          </w:p>
          <w:p w:rsidR="004E53B0" w:rsidRPr="00CA5A66" w:rsidRDefault="004E53B0" w:rsidP="004E53B0">
            <w:pPr>
              <w:spacing w:after="120"/>
              <w:ind w:left="360" w:hanging="360"/>
              <w:rPr>
                <w:rFonts w:asciiTheme="majorHAnsi" w:hAnsiTheme="majorHAnsi" w:cs="Calibri"/>
                <w:bCs/>
                <w:lang w:val="nl-NL"/>
              </w:rPr>
            </w:pPr>
            <w:r w:rsidRPr="00CA5A66">
              <w:rPr>
                <w:rFonts w:asciiTheme="majorHAnsi" w:hAnsiTheme="majorHAnsi" w:cs="Calibri"/>
                <w:bCs/>
                <w:lang w:val="nl-NL"/>
              </w:rPr>
              <w:t xml:space="preserve">Tieman, W., Van der Ende, J., &amp; Verhulst, F. C. (2006). </w:t>
            </w:r>
            <w:r w:rsidRPr="00CA5A66">
              <w:rPr>
                <w:rFonts w:asciiTheme="majorHAnsi" w:hAnsiTheme="majorHAnsi" w:cs="Calibri"/>
                <w:bCs/>
              </w:rPr>
              <w:t xml:space="preserve">Social functioning of young adult </w:t>
            </w:r>
            <w:proofErr w:type="spellStart"/>
            <w:r w:rsidRPr="00CA5A66">
              <w:rPr>
                <w:rFonts w:asciiTheme="majorHAnsi" w:hAnsiTheme="majorHAnsi" w:cs="Calibri"/>
                <w:bCs/>
              </w:rPr>
              <w:t>intercountry</w:t>
            </w:r>
            <w:proofErr w:type="spellEnd"/>
            <w:r w:rsidRPr="00CA5A66">
              <w:rPr>
                <w:rFonts w:asciiTheme="majorHAnsi" w:hAnsiTheme="majorHAnsi" w:cs="Calibri"/>
                <w:bCs/>
              </w:rPr>
              <w:t xml:space="preserve"> adoptees compared to non-adoptees.</w:t>
            </w:r>
            <w:r w:rsidRPr="00CA5A66">
              <w:rPr>
                <w:rFonts w:asciiTheme="majorHAnsi" w:hAnsiTheme="majorHAnsi" w:cs="Calibri"/>
                <w:bCs/>
                <w:i/>
                <w:iCs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bCs/>
                <w:i/>
                <w:iCs/>
                <w:lang w:val="nl-NL"/>
              </w:rPr>
              <w:t>Social</w:t>
            </w:r>
            <w:proofErr w:type="spellEnd"/>
            <w:r w:rsidRPr="00CA5A66">
              <w:rPr>
                <w:rFonts w:asciiTheme="majorHAnsi" w:hAnsiTheme="majorHAnsi" w:cs="Calibri"/>
                <w:bCs/>
                <w:i/>
                <w:iCs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bCs/>
                <w:i/>
                <w:iCs/>
                <w:lang w:val="nl-NL"/>
              </w:rPr>
              <w:t>Psychiatry</w:t>
            </w:r>
            <w:proofErr w:type="spellEnd"/>
            <w:r w:rsidRPr="00CA5A66">
              <w:rPr>
                <w:rFonts w:asciiTheme="majorHAnsi" w:hAnsiTheme="majorHAnsi" w:cs="Calibri"/>
                <w:bCs/>
                <w:i/>
                <w:iCs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bCs/>
                <w:i/>
                <w:iCs/>
                <w:lang w:val="nl-NL"/>
              </w:rPr>
              <w:t>and</w:t>
            </w:r>
            <w:proofErr w:type="spellEnd"/>
            <w:r w:rsidRPr="00CA5A66">
              <w:rPr>
                <w:rFonts w:asciiTheme="majorHAnsi" w:hAnsiTheme="majorHAnsi" w:cs="Calibri"/>
                <w:bCs/>
                <w:i/>
                <w:iCs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bCs/>
                <w:i/>
                <w:iCs/>
                <w:lang w:val="nl-NL"/>
              </w:rPr>
              <w:t>Psychiatric</w:t>
            </w:r>
            <w:proofErr w:type="spellEnd"/>
            <w:r w:rsidRPr="00CA5A66">
              <w:rPr>
                <w:rFonts w:asciiTheme="majorHAnsi" w:hAnsiTheme="majorHAnsi" w:cs="Calibri"/>
                <w:bCs/>
                <w:i/>
                <w:iCs/>
                <w:lang w:val="nl-NL"/>
              </w:rPr>
              <w:t xml:space="preserve"> </w:t>
            </w:r>
            <w:proofErr w:type="spellStart"/>
            <w:r w:rsidRPr="00CA5A66">
              <w:rPr>
                <w:rFonts w:asciiTheme="majorHAnsi" w:hAnsiTheme="majorHAnsi" w:cs="Calibri"/>
                <w:bCs/>
                <w:i/>
                <w:iCs/>
                <w:lang w:val="nl-NL"/>
              </w:rPr>
              <w:t>Epidemiology</w:t>
            </w:r>
            <w:proofErr w:type="spellEnd"/>
            <w:r w:rsidRPr="00CA5A66">
              <w:rPr>
                <w:rFonts w:asciiTheme="majorHAnsi" w:hAnsiTheme="majorHAnsi" w:cs="Calibri"/>
                <w:bCs/>
                <w:lang w:val="nl-NL"/>
              </w:rPr>
              <w:t xml:space="preserve">, </w:t>
            </w:r>
            <w:r w:rsidRPr="00CA5A66">
              <w:rPr>
                <w:rFonts w:asciiTheme="majorHAnsi" w:hAnsiTheme="majorHAnsi" w:cs="Calibri"/>
                <w:bCs/>
                <w:i/>
                <w:lang w:val="nl-NL"/>
              </w:rPr>
              <w:t>41</w:t>
            </w:r>
            <w:r w:rsidRPr="00CA5A66">
              <w:rPr>
                <w:rFonts w:asciiTheme="majorHAnsi" w:hAnsiTheme="majorHAnsi" w:cs="Calibri"/>
                <w:bCs/>
                <w:lang w:val="nl-NL"/>
              </w:rPr>
              <w:t>(1):68-74.</w:t>
            </w:r>
          </w:p>
          <w:p w:rsidR="004E53B0" w:rsidRPr="00CA5A66" w:rsidRDefault="004E53B0" w:rsidP="004E53B0">
            <w:pPr>
              <w:spacing w:after="120"/>
              <w:ind w:left="360" w:hanging="360"/>
              <w:rPr>
                <w:rFonts w:asciiTheme="majorHAnsi" w:hAnsiTheme="majorHAnsi" w:cs="Calibri"/>
                <w:bCs/>
              </w:rPr>
            </w:pPr>
            <w:r w:rsidRPr="00CA5A66">
              <w:rPr>
                <w:rFonts w:asciiTheme="majorHAnsi" w:hAnsiTheme="majorHAnsi" w:cs="Calibri"/>
                <w:bCs/>
                <w:lang w:val="nl-NL"/>
              </w:rPr>
              <w:t xml:space="preserve">Tieman, W., Van der Ende, J., &amp; Verhulst, F. C. (2005). </w:t>
            </w:r>
            <w:r w:rsidRPr="00CA5A66">
              <w:rPr>
                <w:rFonts w:asciiTheme="majorHAnsi" w:hAnsiTheme="majorHAnsi" w:cs="Calibri"/>
                <w:bCs/>
              </w:rPr>
              <w:t xml:space="preserve">Psychiatric disorders in young adult </w:t>
            </w:r>
            <w:proofErr w:type="spellStart"/>
            <w:r w:rsidRPr="00CA5A66">
              <w:rPr>
                <w:rFonts w:asciiTheme="majorHAnsi" w:hAnsiTheme="majorHAnsi" w:cs="Calibri"/>
                <w:bCs/>
              </w:rPr>
              <w:t>intercountry</w:t>
            </w:r>
            <w:proofErr w:type="spellEnd"/>
            <w:r w:rsidRPr="00CA5A66">
              <w:rPr>
                <w:rFonts w:asciiTheme="majorHAnsi" w:hAnsiTheme="majorHAnsi" w:cs="Calibri"/>
                <w:bCs/>
              </w:rPr>
              <w:t xml:space="preserve"> adoptees: an epidemiological study.</w:t>
            </w:r>
            <w:r w:rsidRPr="00CA5A66">
              <w:rPr>
                <w:rFonts w:asciiTheme="majorHAnsi" w:hAnsiTheme="majorHAnsi" w:cs="Calibri"/>
                <w:bCs/>
                <w:i/>
                <w:iCs/>
              </w:rPr>
              <w:t xml:space="preserve"> American Journal of Psychiatry</w:t>
            </w:r>
            <w:r w:rsidRPr="00CA5A66">
              <w:rPr>
                <w:rFonts w:asciiTheme="majorHAnsi" w:hAnsiTheme="majorHAnsi" w:cs="Calibri"/>
                <w:bCs/>
              </w:rPr>
              <w:t xml:space="preserve">, </w:t>
            </w:r>
            <w:r w:rsidRPr="00CA5A66">
              <w:rPr>
                <w:rFonts w:asciiTheme="majorHAnsi" w:hAnsiTheme="majorHAnsi" w:cs="Calibri"/>
                <w:bCs/>
                <w:i/>
              </w:rPr>
              <w:t>162</w:t>
            </w:r>
            <w:r w:rsidRPr="00CA5A66">
              <w:rPr>
                <w:rFonts w:asciiTheme="majorHAnsi" w:hAnsiTheme="majorHAnsi" w:cs="Calibri"/>
                <w:bCs/>
              </w:rPr>
              <w:t>(3):592-598.</w:t>
            </w:r>
          </w:p>
          <w:p w:rsidR="004E53B0" w:rsidRPr="00CA5A66" w:rsidRDefault="004E53B0">
            <w:pPr>
              <w:rPr>
                <w:rFonts w:asciiTheme="majorHAnsi" w:hAnsiTheme="majorHAnsi"/>
                <w:i/>
              </w:rPr>
            </w:pPr>
          </w:p>
          <w:p w:rsidR="004075F9" w:rsidRPr="00CA5A66" w:rsidRDefault="007B7390">
            <w:pPr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>A</w:t>
            </w:r>
            <w:r w:rsidR="004075F9" w:rsidRPr="00CA5A66">
              <w:rPr>
                <w:rFonts w:asciiTheme="majorHAnsi" w:hAnsiTheme="majorHAnsi"/>
              </w:rPr>
              <w:t>nd</w:t>
            </w:r>
          </w:p>
          <w:p w:rsidR="007B7390" w:rsidRPr="00CA5A66" w:rsidRDefault="007B7390">
            <w:pPr>
              <w:rPr>
                <w:rFonts w:asciiTheme="majorHAnsi" w:hAnsiTheme="majorHAnsi"/>
              </w:rPr>
            </w:pPr>
          </w:p>
          <w:p w:rsidR="004075F9" w:rsidRPr="00CA5A66" w:rsidRDefault="004075F9">
            <w:pPr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>Prof. dr. L. R. Arends</w:t>
            </w:r>
            <w:r w:rsidR="00CA5A66">
              <w:rPr>
                <w:rFonts w:asciiTheme="majorHAnsi" w:hAnsiTheme="majorHAnsi"/>
              </w:rPr>
              <w:t>, PhD</w:t>
            </w:r>
          </w:p>
          <w:p w:rsidR="00A668FE" w:rsidRPr="00CA5A66" w:rsidRDefault="00455B4E">
            <w:pPr>
              <w:rPr>
                <w:rFonts w:asciiTheme="majorHAnsi" w:hAnsiTheme="majorHAnsi"/>
              </w:rPr>
            </w:pPr>
            <w:hyperlink r:id="rId7" w:history="1">
              <w:r w:rsidR="00DE48DD" w:rsidRPr="00CA5A66">
                <w:rPr>
                  <w:rStyle w:val="Hyperlink"/>
                  <w:rFonts w:asciiTheme="majorHAnsi" w:hAnsiTheme="majorHAnsi"/>
                  <w:color w:val="auto"/>
                </w:rPr>
                <w:t>Arends@fsw.eur.nl</w:t>
              </w:r>
            </w:hyperlink>
            <w:r w:rsidR="004075F9" w:rsidRPr="00CA5A66">
              <w:rPr>
                <w:rFonts w:asciiTheme="majorHAnsi" w:hAnsiTheme="majorHAnsi"/>
              </w:rPr>
              <w:t xml:space="preserve"> </w:t>
            </w:r>
          </w:p>
          <w:p w:rsidR="00D957FD" w:rsidRPr="00CA5A66" w:rsidRDefault="00D957FD">
            <w:pPr>
              <w:rPr>
                <w:rFonts w:asciiTheme="majorHAnsi" w:hAnsiTheme="majorHAnsi"/>
              </w:rPr>
            </w:pPr>
          </w:p>
          <w:p w:rsidR="00002AD7" w:rsidRPr="00CA5A66" w:rsidRDefault="00002AD7" w:rsidP="00002AD7">
            <w:pPr>
              <w:ind w:left="567" w:hanging="567"/>
              <w:rPr>
                <w:rFonts w:asciiTheme="majorHAnsi" w:hAnsiTheme="majorHAnsi" w:cs="Calibri"/>
                <w:b/>
              </w:rPr>
            </w:pPr>
            <w:r w:rsidRPr="00CA5A66">
              <w:rPr>
                <w:rFonts w:asciiTheme="majorHAnsi" w:hAnsiTheme="majorHAnsi" w:cs="Calibri"/>
                <w:b/>
              </w:rPr>
              <w:t>Selection of International Publications from last years</w:t>
            </w:r>
          </w:p>
          <w:p w:rsidR="00002AD7" w:rsidRPr="00CA5A66" w:rsidRDefault="00002AD7">
            <w:pPr>
              <w:rPr>
                <w:rFonts w:asciiTheme="majorHAnsi" w:hAnsiTheme="majorHAnsi"/>
              </w:rPr>
            </w:pPr>
          </w:p>
          <w:p w:rsidR="00D957FD" w:rsidRPr="00CA5A66" w:rsidRDefault="00D957FD" w:rsidP="00CA5A66">
            <w:pPr>
              <w:ind w:left="349" w:hanging="349"/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 xml:space="preserve">Gaillard, R., </w:t>
            </w:r>
            <w:proofErr w:type="spellStart"/>
            <w:r w:rsidRPr="00CA5A66">
              <w:rPr>
                <w:rFonts w:asciiTheme="majorHAnsi" w:hAnsiTheme="majorHAnsi"/>
              </w:rPr>
              <w:t>Arends</w:t>
            </w:r>
            <w:proofErr w:type="spellEnd"/>
            <w:r w:rsidRPr="00CA5A66">
              <w:rPr>
                <w:rFonts w:asciiTheme="majorHAnsi" w:hAnsiTheme="majorHAnsi"/>
              </w:rPr>
              <w:t xml:space="preserve">, L.R., </w:t>
            </w:r>
            <w:proofErr w:type="spellStart"/>
            <w:r w:rsidRPr="00CA5A66">
              <w:rPr>
                <w:rFonts w:asciiTheme="majorHAnsi" w:hAnsiTheme="majorHAnsi"/>
              </w:rPr>
              <w:t>Steegers</w:t>
            </w:r>
            <w:proofErr w:type="spellEnd"/>
            <w:r w:rsidRPr="00CA5A66">
              <w:rPr>
                <w:rFonts w:asciiTheme="majorHAnsi" w:hAnsiTheme="majorHAnsi"/>
              </w:rPr>
              <w:t xml:space="preserve">, E.A., </w:t>
            </w:r>
            <w:proofErr w:type="spellStart"/>
            <w:r w:rsidRPr="00CA5A66">
              <w:rPr>
                <w:rFonts w:asciiTheme="majorHAnsi" w:hAnsiTheme="majorHAnsi"/>
              </w:rPr>
              <w:t>Hofman</w:t>
            </w:r>
            <w:proofErr w:type="spellEnd"/>
            <w:r w:rsidRPr="00CA5A66">
              <w:rPr>
                <w:rFonts w:asciiTheme="majorHAnsi" w:hAnsiTheme="majorHAnsi"/>
              </w:rPr>
              <w:t xml:space="preserve">, A. &amp; </w:t>
            </w:r>
            <w:proofErr w:type="spellStart"/>
            <w:r w:rsidRPr="00CA5A66">
              <w:rPr>
                <w:rFonts w:asciiTheme="majorHAnsi" w:hAnsiTheme="majorHAnsi"/>
              </w:rPr>
              <w:t>Jaddoe</w:t>
            </w:r>
            <w:proofErr w:type="spellEnd"/>
            <w:r w:rsidRPr="00CA5A66">
              <w:rPr>
                <w:rFonts w:asciiTheme="majorHAnsi" w:hAnsiTheme="majorHAnsi"/>
              </w:rPr>
              <w:t xml:space="preserve">, V.W (2013). Second- and Third-Trimester Placental Hemodynamics and the Risks of Pregnancy Complications: The Generation R Study. </w:t>
            </w:r>
            <w:r w:rsidRPr="00CA5A66">
              <w:rPr>
                <w:rFonts w:asciiTheme="majorHAnsi" w:hAnsiTheme="majorHAnsi"/>
                <w:i/>
              </w:rPr>
              <w:t>American Journal of Epidemiology</w:t>
            </w:r>
            <w:r w:rsidR="00077F9D" w:rsidRPr="00CA5A66">
              <w:rPr>
                <w:rFonts w:asciiTheme="majorHAnsi" w:hAnsiTheme="majorHAnsi"/>
              </w:rPr>
              <w:t>, 177(8), 743-754</w:t>
            </w:r>
            <w:r w:rsidRPr="00CA5A66">
              <w:rPr>
                <w:rFonts w:asciiTheme="majorHAnsi" w:hAnsiTheme="majorHAnsi"/>
              </w:rPr>
              <w:t>. (IF=</w:t>
            </w:r>
            <w:r w:rsidRPr="00CA5A66">
              <w:rPr>
                <w:rFonts w:asciiTheme="majorHAnsi" w:hAnsiTheme="majorHAnsi"/>
                <w:i/>
              </w:rPr>
              <w:t>5.2</w:t>
            </w:r>
            <w:r w:rsidRPr="00CA5A66">
              <w:rPr>
                <w:rFonts w:asciiTheme="majorHAnsi" w:hAnsiTheme="majorHAnsi"/>
              </w:rPr>
              <w:t>).</w:t>
            </w:r>
          </w:p>
          <w:p w:rsidR="00CA5A66" w:rsidRDefault="00CA5A66" w:rsidP="00CA5A66">
            <w:pPr>
              <w:ind w:left="349" w:hanging="349"/>
              <w:rPr>
                <w:rFonts w:asciiTheme="majorHAnsi" w:hAnsiTheme="majorHAnsi"/>
              </w:rPr>
            </w:pPr>
          </w:p>
          <w:p w:rsidR="00D957FD" w:rsidRPr="00455B4E" w:rsidRDefault="00D957FD" w:rsidP="00CA5A66">
            <w:pPr>
              <w:ind w:left="349" w:hanging="349"/>
              <w:rPr>
                <w:rFonts w:asciiTheme="majorHAnsi" w:hAnsiTheme="majorHAnsi"/>
                <w:lang w:val="nl-NL"/>
                <w:rPrChange w:id="14" w:author="EUCC" w:date="2013-09-30T15:56:00Z">
                  <w:rPr>
                    <w:rFonts w:asciiTheme="majorHAnsi" w:hAnsiTheme="majorHAnsi"/>
                  </w:rPr>
                </w:rPrChange>
              </w:rPr>
            </w:pPr>
            <w:proofErr w:type="spellStart"/>
            <w:r w:rsidRPr="00CA5A66">
              <w:rPr>
                <w:rFonts w:asciiTheme="majorHAnsi" w:hAnsiTheme="majorHAnsi"/>
              </w:rPr>
              <w:t>Smalberg</w:t>
            </w:r>
            <w:proofErr w:type="spellEnd"/>
            <w:r w:rsidRPr="00CA5A66">
              <w:rPr>
                <w:rFonts w:asciiTheme="majorHAnsi" w:hAnsiTheme="majorHAnsi"/>
              </w:rPr>
              <w:t xml:space="preserve">, J.H., </w:t>
            </w:r>
            <w:proofErr w:type="spellStart"/>
            <w:r w:rsidRPr="00CA5A66">
              <w:rPr>
                <w:rFonts w:asciiTheme="majorHAnsi" w:hAnsiTheme="majorHAnsi"/>
              </w:rPr>
              <w:t>Arends</w:t>
            </w:r>
            <w:proofErr w:type="spellEnd"/>
            <w:r w:rsidRPr="00CA5A66">
              <w:rPr>
                <w:rFonts w:asciiTheme="majorHAnsi" w:hAnsiTheme="majorHAnsi"/>
              </w:rPr>
              <w:t xml:space="preserve">, L.R., Valla, D.C., </w:t>
            </w:r>
            <w:proofErr w:type="spellStart"/>
            <w:r w:rsidRPr="00CA5A66">
              <w:rPr>
                <w:rFonts w:asciiTheme="majorHAnsi" w:hAnsiTheme="majorHAnsi"/>
              </w:rPr>
              <w:t>Kiladjian</w:t>
            </w:r>
            <w:proofErr w:type="spellEnd"/>
            <w:r w:rsidRPr="00CA5A66">
              <w:rPr>
                <w:rFonts w:asciiTheme="majorHAnsi" w:hAnsiTheme="majorHAnsi"/>
              </w:rPr>
              <w:t xml:space="preserve">, J.J., Janssen, H.L. &amp; </w:t>
            </w:r>
            <w:proofErr w:type="spellStart"/>
            <w:r w:rsidRPr="00CA5A66">
              <w:rPr>
                <w:rFonts w:asciiTheme="majorHAnsi" w:hAnsiTheme="majorHAnsi"/>
              </w:rPr>
              <w:t>Leebeek</w:t>
            </w:r>
            <w:proofErr w:type="spellEnd"/>
            <w:r w:rsidRPr="00CA5A66">
              <w:rPr>
                <w:rFonts w:asciiTheme="majorHAnsi" w:hAnsiTheme="majorHAnsi"/>
              </w:rPr>
              <w:t xml:space="preserve">, F.W. (2012) </w:t>
            </w:r>
            <w:proofErr w:type="spellStart"/>
            <w:r w:rsidRPr="00CA5A66">
              <w:rPr>
                <w:rFonts w:asciiTheme="majorHAnsi" w:hAnsiTheme="majorHAnsi"/>
              </w:rPr>
              <w:t>Myeloproliferative</w:t>
            </w:r>
            <w:proofErr w:type="spellEnd"/>
            <w:r w:rsidRPr="00CA5A66">
              <w:rPr>
                <w:rFonts w:asciiTheme="majorHAnsi" w:hAnsiTheme="majorHAnsi"/>
              </w:rPr>
              <w:t xml:space="preserve"> neoplasms in Budd-</w:t>
            </w:r>
            <w:proofErr w:type="spellStart"/>
            <w:r w:rsidRPr="00CA5A66">
              <w:rPr>
                <w:rFonts w:asciiTheme="majorHAnsi" w:hAnsiTheme="majorHAnsi"/>
              </w:rPr>
              <w:t>Chiari</w:t>
            </w:r>
            <w:proofErr w:type="spellEnd"/>
            <w:r w:rsidRPr="00CA5A66">
              <w:rPr>
                <w:rFonts w:asciiTheme="majorHAnsi" w:hAnsiTheme="majorHAnsi"/>
              </w:rPr>
              <w:t xml:space="preserve"> syndrome and portal vein thrombosis: a meta-analysis. </w:t>
            </w:r>
            <w:r w:rsidRPr="00455B4E">
              <w:rPr>
                <w:rFonts w:asciiTheme="majorHAnsi" w:hAnsiTheme="majorHAnsi"/>
                <w:i/>
                <w:lang w:val="nl-NL"/>
                <w:rPrChange w:id="15" w:author="EUCC" w:date="2013-09-30T15:56:00Z">
                  <w:rPr>
                    <w:rFonts w:asciiTheme="majorHAnsi" w:hAnsiTheme="majorHAnsi"/>
                    <w:i/>
                  </w:rPr>
                </w:rPrChange>
              </w:rPr>
              <w:t>Blood, 120(25)</w:t>
            </w:r>
            <w:r w:rsidRPr="00455B4E">
              <w:rPr>
                <w:rFonts w:asciiTheme="majorHAnsi" w:hAnsiTheme="majorHAnsi"/>
                <w:lang w:val="nl-NL"/>
                <w:rPrChange w:id="16" w:author="EUCC" w:date="2013-09-30T15:56:00Z">
                  <w:rPr>
                    <w:rFonts w:asciiTheme="majorHAnsi" w:hAnsiTheme="majorHAnsi"/>
                  </w:rPr>
                </w:rPrChange>
              </w:rPr>
              <w:t>, 4921-4928. (IF=</w:t>
            </w:r>
            <w:r w:rsidRPr="00455B4E">
              <w:rPr>
                <w:rFonts w:asciiTheme="majorHAnsi" w:hAnsiTheme="majorHAnsi"/>
                <w:i/>
                <w:lang w:val="nl-NL"/>
                <w:rPrChange w:id="17" w:author="EUCC" w:date="2013-09-30T15:56:00Z">
                  <w:rPr>
                    <w:rFonts w:asciiTheme="majorHAnsi" w:hAnsiTheme="majorHAnsi"/>
                    <w:i/>
                  </w:rPr>
                </w:rPrChange>
              </w:rPr>
              <w:t>9.9</w:t>
            </w:r>
            <w:r w:rsidRPr="00455B4E">
              <w:rPr>
                <w:rFonts w:asciiTheme="majorHAnsi" w:hAnsiTheme="majorHAnsi"/>
                <w:lang w:val="nl-NL"/>
                <w:rPrChange w:id="18" w:author="EUCC" w:date="2013-09-30T15:56:00Z">
                  <w:rPr>
                    <w:rFonts w:asciiTheme="majorHAnsi" w:hAnsiTheme="majorHAnsi"/>
                  </w:rPr>
                </w:rPrChange>
              </w:rPr>
              <w:t>)</w:t>
            </w:r>
          </w:p>
          <w:p w:rsidR="00CA5A66" w:rsidRPr="00455B4E" w:rsidRDefault="00CA5A66" w:rsidP="00CA5A66">
            <w:pPr>
              <w:ind w:left="349" w:hanging="349"/>
              <w:rPr>
                <w:rFonts w:asciiTheme="majorHAnsi" w:hAnsiTheme="majorHAnsi"/>
                <w:lang w:val="nl-NL"/>
                <w:rPrChange w:id="19" w:author="EUCC" w:date="2013-09-30T15:56:00Z">
                  <w:rPr>
                    <w:rFonts w:asciiTheme="majorHAnsi" w:hAnsiTheme="majorHAnsi"/>
                  </w:rPr>
                </w:rPrChange>
              </w:rPr>
            </w:pPr>
          </w:p>
          <w:p w:rsidR="00D957FD" w:rsidRPr="00CA5A66" w:rsidRDefault="00D957FD" w:rsidP="00CA5A66">
            <w:pPr>
              <w:ind w:left="349" w:hanging="349"/>
              <w:rPr>
                <w:rFonts w:asciiTheme="majorHAnsi" w:hAnsiTheme="majorHAnsi"/>
              </w:rPr>
            </w:pPr>
            <w:r w:rsidRPr="00455B4E">
              <w:rPr>
                <w:rFonts w:asciiTheme="majorHAnsi" w:hAnsiTheme="majorHAnsi"/>
                <w:lang w:val="nl-NL"/>
                <w:rPrChange w:id="20" w:author="EUCC" w:date="2013-09-30T15:56:00Z">
                  <w:rPr>
                    <w:rFonts w:asciiTheme="majorHAnsi" w:hAnsiTheme="majorHAnsi"/>
                  </w:rPr>
                </w:rPrChange>
              </w:rPr>
              <w:t xml:space="preserve">Rijlaarsdam, J., Stevens, G.W.J.M., Van der Ende, J., Arends L.R., Hofman, A., </w:t>
            </w:r>
            <w:proofErr w:type="spellStart"/>
            <w:r w:rsidRPr="00455B4E">
              <w:rPr>
                <w:rFonts w:asciiTheme="majorHAnsi" w:hAnsiTheme="majorHAnsi"/>
                <w:lang w:val="nl-NL"/>
                <w:rPrChange w:id="21" w:author="EUCC" w:date="2013-09-30T15:56:00Z">
                  <w:rPr>
                    <w:rFonts w:asciiTheme="majorHAnsi" w:hAnsiTheme="majorHAnsi"/>
                  </w:rPr>
                </w:rPrChange>
              </w:rPr>
              <w:t>Jaddoe</w:t>
            </w:r>
            <w:proofErr w:type="spellEnd"/>
            <w:r w:rsidRPr="00455B4E">
              <w:rPr>
                <w:rFonts w:asciiTheme="majorHAnsi" w:hAnsiTheme="majorHAnsi"/>
                <w:lang w:val="nl-NL"/>
                <w:rPrChange w:id="22" w:author="EUCC" w:date="2013-09-30T15:56:00Z">
                  <w:rPr>
                    <w:rFonts w:asciiTheme="majorHAnsi" w:hAnsiTheme="majorHAnsi"/>
                  </w:rPr>
                </w:rPrChange>
              </w:rPr>
              <w:t xml:space="preserve">, V.W.V., </w:t>
            </w:r>
            <w:proofErr w:type="spellStart"/>
            <w:r w:rsidRPr="00455B4E">
              <w:rPr>
                <w:rFonts w:asciiTheme="majorHAnsi" w:hAnsiTheme="majorHAnsi"/>
                <w:lang w:val="nl-NL"/>
                <w:rPrChange w:id="23" w:author="EUCC" w:date="2013-09-30T15:56:00Z">
                  <w:rPr>
                    <w:rFonts w:asciiTheme="majorHAnsi" w:hAnsiTheme="majorHAnsi"/>
                  </w:rPr>
                </w:rPrChange>
              </w:rPr>
              <w:t>Mackenbach</w:t>
            </w:r>
            <w:proofErr w:type="spellEnd"/>
            <w:r w:rsidRPr="00455B4E">
              <w:rPr>
                <w:rFonts w:asciiTheme="majorHAnsi" w:hAnsiTheme="majorHAnsi"/>
                <w:lang w:val="nl-NL"/>
                <w:rPrChange w:id="24" w:author="EUCC" w:date="2013-09-30T15:56:00Z">
                  <w:rPr>
                    <w:rFonts w:asciiTheme="majorHAnsi" w:hAnsiTheme="majorHAnsi"/>
                  </w:rPr>
                </w:rPrChange>
              </w:rPr>
              <w:t xml:space="preserve">, J.P., Verhulst, F. &amp; </w:t>
            </w:r>
            <w:proofErr w:type="spellStart"/>
            <w:r w:rsidRPr="00455B4E">
              <w:rPr>
                <w:rFonts w:asciiTheme="majorHAnsi" w:hAnsiTheme="majorHAnsi"/>
                <w:lang w:val="nl-NL"/>
                <w:rPrChange w:id="25" w:author="EUCC" w:date="2013-09-30T15:56:00Z">
                  <w:rPr>
                    <w:rFonts w:asciiTheme="majorHAnsi" w:hAnsiTheme="majorHAnsi"/>
                  </w:rPr>
                </w:rPrChange>
              </w:rPr>
              <w:t>Tiemeier</w:t>
            </w:r>
            <w:proofErr w:type="spellEnd"/>
            <w:r w:rsidRPr="00455B4E">
              <w:rPr>
                <w:rFonts w:asciiTheme="majorHAnsi" w:hAnsiTheme="majorHAnsi"/>
                <w:lang w:val="nl-NL"/>
                <w:rPrChange w:id="26" w:author="EUCC" w:date="2013-09-30T15:56:00Z">
                  <w:rPr>
                    <w:rFonts w:asciiTheme="majorHAnsi" w:hAnsiTheme="majorHAnsi"/>
                  </w:rPr>
                </w:rPrChange>
              </w:rPr>
              <w:t xml:space="preserve">, H. (2012). </w:t>
            </w:r>
            <w:r w:rsidRPr="00CA5A66">
              <w:rPr>
                <w:rFonts w:asciiTheme="majorHAnsi" w:hAnsiTheme="majorHAnsi"/>
              </w:rPr>
              <w:t xml:space="preserve">A brief observational instrument for the assessment of infant home environment: development and psychometric testing. </w:t>
            </w:r>
            <w:r w:rsidRPr="00CA5A66">
              <w:rPr>
                <w:rFonts w:asciiTheme="majorHAnsi" w:hAnsiTheme="majorHAnsi"/>
                <w:i/>
              </w:rPr>
              <w:t xml:space="preserve">International Journal of Methods in Psychiatric Research, 21(3), </w:t>
            </w:r>
            <w:r w:rsidRPr="00CA5A66">
              <w:rPr>
                <w:rFonts w:asciiTheme="majorHAnsi" w:hAnsiTheme="majorHAnsi"/>
              </w:rPr>
              <w:t>195-204</w:t>
            </w:r>
            <w:r w:rsidRPr="00CA5A66">
              <w:rPr>
                <w:rFonts w:asciiTheme="majorHAnsi" w:hAnsiTheme="majorHAnsi"/>
                <w:i/>
              </w:rPr>
              <w:t>.</w:t>
            </w:r>
            <w:r w:rsidRPr="00CA5A66">
              <w:rPr>
                <w:rFonts w:asciiTheme="majorHAnsi" w:hAnsiTheme="majorHAnsi"/>
              </w:rPr>
              <w:t xml:space="preserve"> (IF=</w:t>
            </w:r>
            <w:r w:rsidRPr="00CA5A66">
              <w:rPr>
                <w:rFonts w:asciiTheme="majorHAnsi" w:hAnsiTheme="majorHAnsi"/>
                <w:i/>
              </w:rPr>
              <w:t>3.0</w:t>
            </w:r>
            <w:r w:rsidRPr="00CA5A66">
              <w:rPr>
                <w:rFonts w:asciiTheme="majorHAnsi" w:hAnsiTheme="majorHAnsi"/>
              </w:rPr>
              <w:t>)</w:t>
            </w:r>
            <w:r w:rsidRPr="00CA5A66">
              <w:rPr>
                <w:rFonts w:asciiTheme="majorHAnsi" w:hAnsiTheme="majorHAnsi"/>
              </w:rPr>
              <w:tab/>
            </w:r>
          </w:p>
          <w:p w:rsidR="00CA5A66" w:rsidRDefault="00CA5A66" w:rsidP="00CA5A66">
            <w:pPr>
              <w:rPr>
                <w:rFonts w:asciiTheme="majorHAnsi" w:hAnsiTheme="majorHAnsi"/>
              </w:rPr>
            </w:pPr>
          </w:p>
          <w:p w:rsidR="00D957FD" w:rsidRPr="00455B4E" w:rsidRDefault="00D957FD" w:rsidP="00CA5A66">
            <w:pPr>
              <w:ind w:left="349" w:hanging="349"/>
              <w:rPr>
                <w:rFonts w:asciiTheme="majorHAnsi" w:hAnsiTheme="majorHAnsi"/>
                <w:lang w:val="nl-NL"/>
                <w:rPrChange w:id="27" w:author="EUCC" w:date="2013-09-30T15:56:00Z">
                  <w:rPr>
                    <w:rFonts w:asciiTheme="majorHAnsi" w:hAnsiTheme="majorHAnsi"/>
                  </w:rPr>
                </w:rPrChange>
              </w:rPr>
            </w:pPr>
            <w:r w:rsidRPr="00CA5A66">
              <w:rPr>
                <w:rFonts w:asciiTheme="majorHAnsi" w:hAnsiTheme="majorHAnsi"/>
              </w:rPr>
              <w:lastRenderedPageBreak/>
              <w:t xml:space="preserve">Gabriele, C.,, Silva, L.M., Arends, L.R., Raat, H., Moll, H.A., Hofman, A., </w:t>
            </w:r>
            <w:proofErr w:type="spellStart"/>
            <w:r w:rsidRPr="00CA5A66">
              <w:rPr>
                <w:rFonts w:asciiTheme="majorHAnsi" w:hAnsiTheme="majorHAnsi"/>
              </w:rPr>
              <w:t>Jaddoe</w:t>
            </w:r>
            <w:proofErr w:type="spellEnd"/>
            <w:r w:rsidRPr="00CA5A66">
              <w:rPr>
                <w:rFonts w:asciiTheme="majorHAnsi" w:hAnsiTheme="majorHAnsi"/>
              </w:rPr>
              <w:t xml:space="preserve">, V.W., de </w:t>
            </w:r>
            <w:proofErr w:type="spellStart"/>
            <w:r w:rsidRPr="00CA5A66">
              <w:rPr>
                <w:rFonts w:asciiTheme="majorHAnsi" w:hAnsiTheme="majorHAnsi"/>
              </w:rPr>
              <w:t>Jongste</w:t>
            </w:r>
            <w:proofErr w:type="spellEnd"/>
            <w:r w:rsidRPr="00CA5A66">
              <w:rPr>
                <w:rFonts w:asciiTheme="majorHAnsi" w:hAnsiTheme="majorHAnsi"/>
              </w:rPr>
              <w:t xml:space="preserve">, J.C. (2012). Early respiratory morbidity in a multicultural birth cohort: the Generation R Study. </w:t>
            </w:r>
            <w:r w:rsidRPr="00455B4E">
              <w:rPr>
                <w:rFonts w:asciiTheme="majorHAnsi" w:hAnsiTheme="majorHAnsi"/>
                <w:i/>
                <w:lang w:val="nl-NL"/>
                <w:rPrChange w:id="28" w:author="EUCC" w:date="2013-09-30T15:56:00Z">
                  <w:rPr>
                    <w:rFonts w:asciiTheme="majorHAnsi" w:hAnsiTheme="majorHAnsi"/>
                    <w:i/>
                  </w:rPr>
                </w:rPrChange>
              </w:rPr>
              <w:t xml:space="preserve">European Journal of </w:t>
            </w:r>
            <w:proofErr w:type="spellStart"/>
            <w:r w:rsidRPr="00455B4E">
              <w:rPr>
                <w:rFonts w:asciiTheme="majorHAnsi" w:hAnsiTheme="majorHAnsi"/>
                <w:i/>
                <w:lang w:val="nl-NL"/>
                <w:rPrChange w:id="29" w:author="EUCC" w:date="2013-09-30T15:56:00Z">
                  <w:rPr>
                    <w:rFonts w:asciiTheme="majorHAnsi" w:hAnsiTheme="majorHAnsi"/>
                    <w:i/>
                  </w:rPr>
                </w:rPrChange>
              </w:rPr>
              <w:t>Epidemiology</w:t>
            </w:r>
            <w:proofErr w:type="spellEnd"/>
            <w:r w:rsidRPr="00455B4E">
              <w:rPr>
                <w:rFonts w:asciiTheme="majorHAnsi" w:hAnsiTheme="majorHAnsi"/>
                <w:i/>
                <w:lang w:val="nl-NL"/>
                <w:rPrChange w:id="30" w:author="EUCC" w:date="2013-09-30T15:56:00Z">
                  <w:rPr>
                    <w:rFonts w:asciiTheme="majorHAnsi" w:hAnsiTheme="majorHAnsi"/>
                    <w:i/>
                  </w:rPr>
                </w:rPrChange>
              </w:rPr>
              <w:t>, 27(6),</w:t>
            </w:r>
            <w:r w:rsidRPr="00455B4E">
              <w:rPr>
                <w:rFonts w:asciiTheme="majorHAnsi" w:hAnsiTheme="majorHAnsi"/>
                <w:lang w:val="nl-NL"/>
                <w:rPrChange w:id="31" w:author="EUCC" w:date="2013-09-30T15:56:00Z">
                  <w:rPr>
                    <w:rFonts w:asciiTheme="majorHAnsi" w:hAnsiTheme="majorHAnsi"/>
                  </w:rPr>
                </w:rPrChange>
              </w:rPr>
              <w:t xml:space="preserve"> 453-462. (IF=</w:t>
            </w:r>
            <w:r w:rsidRPr="00455B4E">
              <w:rPr>
                <w:rFonts w:asciiTheme="majorHAnsi" w:hAnsiTheme="majorHAnsi"/>
                <w:i/>
                <w:lang w:val="nl-NL"/>
                <w:rPrChange w:id="32" w:author="EUCC" w:date="2013-09-30T15:56:00Z">
                  <w:rPr>
                    <w:rFonts w:asciiTheme="majorHAnsi" w:hAnsiTheme="majorHAnsi"/>
                    <w:i/>
                  </w:rPr>
                </w:rPrChange>
              </w:rPr>
              <w:t>5.9</w:t>
            </w:r>
            <w:r w:rsidRPr="00455B4E">
              <w:rPr>
                <w:rFonts w:asciiTheme="majorHAnsi" w:hAnsiTheme="majorHAnsi"/>
                <w:lang w:val="nl-NL"/>
                <w:rPrChange w:id="33" w:author="EUCC" w:date="2013-09-30T15:56:00Z">
                  <w:rPr>
                    <w:rFonts w:asciiTheme="majorHAnsi" w:hAnsiTheme="majorHAnsi"/>
                  </w:rPr>
                </w:rPrChange>
              </w:rPr>
              <w:t>)</w:t>
            </w:r>
          </w:p>
          <w:p w:rsidR="00CA5A66" w:rsidRPr="00455B4E" w:rsidRDefault="00CA5A66" w:rsidP="00CA5A66">
            <w:pPr>
              <w:ind w:left="349" w:hanging="349"/>
              <w:rPr>
                <w:rFonts w:asciiTheme="majorHAnsi" w:hAnsiTheme="majorHAnsi"/>
                <w:lang w:val="nl-NL"/>
                <w:rPrChange w:id="34" w:author="EUCC" w:date="2013-09-30T15:56:00Z">
                  <w:rPr>
                    <w:rFonts w:asciiTheme="majorHAnsi" w:hAnsiTheme="majorHAnsi"/>
                  </w:rPr>
                </w:rPrChange>
              </w:rPr>
            </w:pPr>
          </w:p>
          <w:p w:rsidR="00D957FD" w:rsidRPr="00CA5A66" w:rsidRDefault="00D957FD" w:rsidP="00CA5A66">
            <w:pPr>
              <w:ind w:left="349" w:hanging="349"/>
              <w:rPr>
                <w:rFonts w:asciiTheme="majorHAnsi" w:hAnsiTheme="majorHAnsi"/>
              </w:rPr>
            </w:pPr>
            <w:proofErr w:type="spellStart"/>
            <w:r w:rsidRPr="00455B4E">
              <w:rPr>
                <w:rFonts w:asciiTheme="majorHAnsi" w:hAnsiTheme="majorHAnsi"/>
                <w:lang w:val="nl-NL"/>
                <w:rPrChange w:id="35" w:author="EUCC" w:date="2013-09-30T15:56:00Z">
                  <w:rPr>
                    <w:rFonts w:asciiTheme="majorHAnsi" w:hAnsiTheme="majorHAnsi"/>
                  </w:rPr>
                </w:rPrChange>
              </w:rPr>
              <w:t>Gabriele</w:t>
            </w:r>
            <w:proofErr w:type="spellEnd"/>
            <w:r w:rsidRPr="00455B4E">
              <w:rPr>
                <w:rFonts w:asciiTheme="majorHAnsi" w:hAnsiTheme="majorHAnsi"/>
                <w:lang w:val="nl-NL"/>
                <w:rPrChange w:id="36" w:author="EUCC" w:date="2013-09-30T15:56:00Z">
                  <w:rPr>
                    <w:rFonts w:asciiTheme="majorHAnsi" w:hAnsiTheme="majorHAnsi"/>
                  </w:rPr>
                </w:rPrChange>
              </w:rPr>
              <w:t xml:space="preserve">, C., </w:t>
            </w:r>
            <w:proofErr w:type="spellStart"/>
            <w:r w:rsidRPr="00455B4E">
              <w:rPr>
                <w:rFonts w:asciiTheme="majorHAnsi" w:hAnsiTheme="majorHAnsi"/>
                <w:lang w:val="nl-NL"/>
                <w:rPrChange w:id="37" w:author="EUCC" w:date="2013-09-30T15:56:00Z">
                  <w:rPr>
                    <w:rFonts w:asciiTheme="majorHAnsi" w:hAnsiTheme="majorHAnsi"/>
                  </w:rPr>
                </w:rPrChange>
              </w:rPr>
              <w:t>Jaddoe</w:t>
            </w:r>
            <w:proofErr w:type="spellEnd"/>
            <w:r w:rsidRPr="00455B4E">
              <w:rPr>
                <w:rFonts w:asciiTheme="majorHAnsi" w:hAnsiTheme="majorHAnsi"/>
                <w:lang w:val="nl-NL"/>
                <w:rPrChange w:id="38" w:author="EUCC" w:date="2013-09-30T15:56:00Z">
                  <w:rPr>
                    <w:rFonts w:asciiTheme="majorHAnsi" w:hAnsiTheme="majorHAnsi"/>
                  </w:rPr>
                </w:rPrChange>
              </w:rPr>
              <w:t xml:space="preserve">, V.W., van </w:t>
            </w:r>
            <w:proofErr w:type="spellStart"/>
            <w:r w:rsidRPr="00455B4E">
              <w:rPr>
                <w:rFonts w:asciiTheme="majorHAnsi" w:hAnsiTheme="majorHAnsi"/>
                <w:lang w:val="nl-NL"/>
                <w:rPrChange w:id="39" w:author="EUCC" w:date="2013-09-30T15:56:00Z">
                  <w:rPr>
                    <w:rFonts w:asciiTheme="majorHAnsi" w:hAnsiTheme="majorHAnsi"/>
                  </w:rPr>
                </w:rPrChange>
              </w:rPr>
              <w:t>Mastrigt</w:t>
            </w:r>
            <w:proofErr w:type="spellEnd"/>
            <w:r w:rsidRPr="00455B4E">
              <w:rPr>
                <w:rFonts w:asciiTheme="majorHAnsi" w:hAnsiTheme="majorHAnsi"/>
                <w:lang w:val="nl-NL"/>
                <w:rPrChange w:id="40" w:author="EUCC" w:date="2013-09-30T15:56:00Z">
                  <w:rPr>
                    <w:rFonts w:asciiTheme="majorHAnsi" w:hAnsiTheme="majorHAnsi"/>
                  </w:rPr>
                </w:rPrChange>
              </w:rPr>
              <w:t xml:space="preserve">, E., Arends, L.R., Hofman, A., Moll, H.A. &amp; de Jongste, J.C. (2012). </w:t>
            </w:r>
            <w:r w:rsidRPr="00CA5A66">
              <w:rPr>
                <w:rFonts w:asciiTheme="majorHAnsi" w:hAnsiTheme="majorHAnsi"/>
              </w:rPr>
              <w:t xml:space="preserve">Exhaled nitric oxide and the risk of wheezing in infancy, the Generation R Study. </w:t>
            </w:r>
            <w:r w:rsidRPr="00CA5A66">
              <w:rPr>
                <w:rFonts w:asciiTheme="majorHAnsi" w:hAnsiTheme="majorHAnsi"/>
                <w:i/>
              </w:rPr>
              <w:t xml:space="preserve">European Respiratory Journal, 39(3), </w:t>
            </w:r>
            <w:r w:rsidRPr="00CA5A66">
              <w:rPr>
                <w:rFonts w:asciiTheme="majorHAnsi" w:hAnsiTheme="majorHAnsi"/>
              </w:rPr>
              <w:t>567-572</w:t>
            </w:r>
            <w:r w:rsidRPr="00CA5A66">
              <w:rPr>
                <w:rFonts w:asciiTheme="majorHAnsi" w:hAnsiTheme="majorHAnsi"/>
                <w:i/>
              </w:rPr>
              <w:t>.</w:t>
            </w:r>
            <w:r w:rsidRPr="00CA5A66">
              <w:rPr>
                <w:rFonts w:asciiTheme="majorHAnsi" w:hAnsiTheme="majorHAnsi"/>
              </w:rPr>
              <w:t xml:space="preserve"> (IF=</w:t>
            </w:r>
            <w:r w:rsidRPr="00CA5A66">
              <w:rPr>
                <w:rFonts w:asciiTheme="majorHAnsi" w:hAnsiTheme="majorHAnsi"/>
                <w:i/>
              </w:rPr>
              <w:t>5.9</w:t>
            </w:r>
            <w:r w:rsidRPr="00CA5A66">
              <w:rPr>
                <w:rFonts w:asciiTheme="majorHAnsi" w:hAnsiTheme="majorHAnsi"/>
              </w:rPr>
              <w:t>)</w:t>
            </w:r>
          </w:p>
          <w:p w:rsidR="00CA5A66" w:rsidRDefault="00CA5A66" w:rsidP="00CA5A66">
            <w:pPr>
              <w:ind w:left="349" w:hanging="349"/>
              <w:rPr>
                <w:rFonts w:asciiTheme="majorHAnsi" w:hAnsiTheme="majorHAnsi"/>
              </w:rPr>
            </w:pPr>
          </w:p>
          <w:p w:rsidR="00D957FD" w:rsidRPr="00455B4E" w:rsidRDefault="00D957FD" w:rsidP="00CA5A66">
            <w:pPr>
              <w:ind w:left="349" w:hanging="349"/>
              <w:rPr>
                <w:rFonts w:asciiTheme="majorHAnsi" w:hAnsiTheme="majorHAnsi"/>
                <w:rPrChange w:id="41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</w:pPr>
            <w:proofErr w:type="spellStart"/>
            <w:r w:rsidRPr="00CA5A66">
              <w:rPr>
                <w:rFonts w:asciiTheme="majorHAnsi" w:hAnsiTheme="majorHAnsi"/>
              </w:rPr>
              <w:t>Székely</w:t>
            </w:r>
            <w:proofErr w:type="spellEnd"/>
            <w:r w:rsidRPr="00CA5A66">
              <w:rPr>
                <w:rFonts w:asciiTheme="majorHAnsi" w:hAnsiTheme="majorHAnsi"/>
              </w:rPr>
              <w:t xml:space="preserve">, E., </w:t>
            </w:r>
            <w:proofErr w:type="spellStart"/>
            <w:r w:rsidRPr="00CA5A66">
              <w:rPr>
                <w:rFonts w:asciiTheme="majorHAnsi" w:hAnsiTheme="majorHAnsi"/>
              </w:rPr>
              <w:t>Tiemeier</w:t>
            </w:r>
            <w:proofErr w:type="spellEnd"/>
            <w:r w:rsidRPr="00CA5A66">
              <w:rPr>
                <w:rFonts w:asciiTheme="majorHAnsi" w:hAnsiTheme="majorHAnsi"/>
              </w:rPr>
              <w:t xml:space="preserve">, H., </w:t>
            </w:r>
            <w:proofErr w:type="spellStart"/>
            <w:r w:rsidRPr="00CA5A66">
              <w:rPr>
                <w:rFonts w:asciiTheme="majorHAnsi" w:hAnsiTheme="majorHAnsi"/>
              </w:rPr>
              <w:t>Arends</w:t>
            </w:r>
            <w:proofErr w:type="spellEnd"/>
            <w:r w:rsidRPr="00CA5A66">
              <w:rPr>
                <w:rFonts w:asciiTheme="majorHAnsi" w:hAnsiTheme="majorHAnsi"/>
              </w:rPr>
              <w:t xml:space="preserve">, L.R., </w:t>
            </w:r>
            <w:proofErr w:type="spellStart"/>
            <w:r w:rsidRPr="00CA5A66">
              <w:rPr>
                <w:rFonts w:asciiTheme="majorHAnsi" w:hAnsiTheme="majorHAnsi"/>
              </w:rPr>
              <w:t>Jaddoe</w:t>
            </w:r>
            <w:proofErr w:type="spellEnd"/>
            <w:r w:rsidRPr="00CA5A66">
              <w:rPr>
                <w:rFonts w:asciiTheme="majorHAnsi" w:hAnsiTheme="majorHAnsi"/>
              </w:rPr>
              <w:t xml:space="preserve">, V.W., </w:t>
            </w:r>
            <w:proofErr w:type="spellStart"/>
            <w:r w:rsidRPr="00CA5A66">
              <w:rPr>
                <w:rFonts w:asciiTheme="majorHAnsi" w:hAnsiTheme="majorHAnsi"/>
              </w:rPr>
              <w:t>Hofman</w:t>
            </w:r>
            <w:proofErr w:type="spellEnd"/>
            <w:r w:rsidRPr="00CA5A66">
              <w:rPr>
                <w:rFonts w:asciiTheme="majorHAnsi" w:hAnsiTheme="majorHAnsi"/>
              </w:rPr>
              <w:t xml:space="preserve">, A., </w:t>
            </w:r>
            <w:proofErr w:type="spellStart"/>
            <w:r w:rsidRPr="00CA5A66">
              <w:rPr>
                <w:rFonts w:asciiTheme="majorHAnsi" w:hAnsiTheme="majorHAnsi"/>
              </w:rPr>
              <w:t>Verhulst</w:t>
            </w:r>
            <w:proofErr w:type="spellEnd"/>
            <w:r w:rsidRPr="00CA5A66">
              <w:rPr>
                <w:rFonts w:asciiTheme="majorHAnsi" w:hAnsiTheme="majorHAnsi"/>
              </w:rPr>
              <w:t xml:space="preserve">, F.C. &amp; </w:t>
            </w:r>
            <w:proofErr w:type="spellStart"/>
            <w:r w:rsidRPr="00CA5A66">
              <w:rPr>
                <w:rFonts w:asciiTheme="majorHAnsi" w:hAnsiTheme="majorHAnsi"/>
              </w:rPr>
              <w:t>Herba</w:t>
            </w:r>
            <w:proofErr w:type="spellEnd"/>
            <w:r w:rsidRPr="00CA5A66">
              <w:rPr>
                <w:rFonts w:asciiTheme="majorHAnsi" w:hAnsiTheme="majorHAnsi"/>
              </w:rPr>
              <w:t xml:space="preserve">, C.M. (2011). Recognition of Facial Expressions of Emotions by 3-Year-Olds. </w:t>
            </w:r>
            <w:r w:rsidRPr="00455B4E">
              <w:rPr>
                <w:rFonts w:asciiTheme="majorHAnsi" w:hAnsiTheme="majorHAnsi"/>
                <w:i/>
                <w:iCs/>
                <w:rPrChange w:id="42" w:author="EUCC" w:date="2013-09-30T15:56:00Z">
                  <w:rPr>
                    <w:rFonts w:asciiTheme="majorHAnsi" w:hAnsiTheme="majorHAnsi"/>
                    <w:i/>
                    <w:iCs/>
                    <w:lang w:val="nl-NL"/>
                  </w:rPr>
                </w:rPrChange>
              </w:rPr>
              <w:t>Emotion, 11</w:t>
            </w:r>
            <w:r w:rsidRPr="00455B4E">
              <w:rPr>
                <w:rFonts w:asciiTheme="majorHAnsi" w:hAnsiTheme="majorHAnsi"/>
                <w:rPrChange w:id="43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>(2), 425-35. (IF=</w:t>
            </w:r>
            <w:r w:rsidRPr="00455B4E">
              <w:rPr>
                <w:rFonts w:asciiTheme="majorHAnsi" w:hAnsiTheme="majorHAnsi"/>
                <w:i/>
                <w:iCs/>
                <w:rPrChange w:id="44" w:author="EUCC" w:date="2013-09-30T15:56:00Z">
                  <w:rPr>
                    <w:rFonts w:asciiTheme="majorHAnsi" w:hAnsiTheme="majorHAnsi"/>
                    <w:i/>
                    <w:iCs/>
                    <w:lang w:val="nl-NL"/>
                  </w:rPr>
                </w:rPrChange>
              </w:rPr>
              <w:t>3.0</w:t>
            </w:r>
            <w:r w:rsidRPr="00455B4E">
              <w:rPr>
                <w:rFonts w:asciiTheme="majorHAnsi" w:hAnsiTheme="majorHAnsi"/>
                <w:rPrChange w:id="45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>)</w:t>
            </w:r>
          </w:p>
          <w:p w:rsidR="00CA5A66" w:rsidRDefault="00CA5A66" w:rsidP="00CA5A66">
            <w:pPr>
              <w:ind w:left="349" w:hanging="349"/>
              <w:rPr>
                <w:rFonts w:asciiTheme="majorHAnsi" w:hAnsiTheme="majorHAnsi"/>
              </w:rPr>
            </w:pPr>
          </w:p>
          <w:p w:rsidR="00D957FD" w:rsidRPr="00CA5A66" w:rsidRDefault="00D957FD" w:rsidP="00CA5A66">
            <w:pPr>
              <w:ind w:left="349" w:hanging="349"/>
              <w:rPr>
                <w:rFonts w:asciiTheme="majorHAnsi" w:hAnsiTheme="majorHAnsi"/>
              </w:rPr>
            </w:pPr>
            <w:proofErr w:type="spellStart"/>
            <w:r w:rsidRPr="00CA5A66">
              <w:rPr>
                <w:rFonts w:asciiTheme="majorHAnsi" w:hAnsiTheme="majorHAnsi"/>
              </w:rPr>
              <w:t>Rossem</w:t>
            </w:r>
            <w:proofErr w:type="spellEnd"/>
            <w:r w:rsidRPr="00CA5A66">
              <w:rPr>
                <w:rFonts w:asciiTheme="majorHAnsi" w:hAnsiTheme="majorHAnsi"/>
              </w:rPr>
              <w:t xml:space="preserve">, L. van, Silva, L.M., </w:t>
            </w:r>
            <w:proofErr w:type="spellStart"/>
            <w:r w:rsidRPr="00CA5A66">
              <w:rPr>
                <w:rFonts w:asciiTheme="majorHAnsi" w:hAnsiTheme="majorHAnsi"/>
              </w:rPr>
              <w:t>Hokken-Koelega</w:t>
            </w:r>
            <w:proofErr w:type="spellEnd"/>
            <w:r w:rsidRPr="00CA5A66">
              <w:rPr>
                <w:rFonts w:asciiTheme="majorHAnsi" w:hAnsiTheme="majorHAnsi"/>
              </w:rPr>
              <w:t xml:space="preserve">, A., Arends, L.R., Moll, H.A., </w:t>
            </w:r>
            <w:proofErr w:type="spellStart"/>
            <w:r w:rsidRPr="00CA5A66">
              <w:rPr>
                <w:rFonts w:asciiTheme="majorHAnsi" w:hAnsiTheme="majorHAnsi"/>
              </w:rPr>
              <w:t>Jaddoe</w:t>
            </w:r>
            <w:proofErr w:type="spellEnd"/>
            <w:r w:rsidRPr="00CA5A66">
              <w:rPr>
                <w:rFonts w:asciiTheme="majorHAnsi" w:hAnsiTheme="majorHAnsi"/>
              </w:rPr>
              <w:t xml:space="preserve">, V.W., </w:t>
            </w:r>
            <w:proofErr w:type="spellStart"/>
            <w:r w:rsidRPr="00CA5A66">
              <w:rPr>
                <w:rFonts w:asciiTheme="majorHAnsi" w:hAnsiTheme="majorHAnsi"/>
              </w:rPr>
              <w:t>Hofman</w:t>
            </w:r>
            <w:proofErr w:type="spellEnd"/>
            <w:r w:rsidRPr="00CA5A66">
              <w:rPr>
                <w:rFonts w:asciiTheme="majorHAnsi" w:hAnsiTheme="majorHAnsi"/>
              </w:rPr>
              <w:t xml:space="preserve">, A., </w:t>
            </w:r>
            <w:proofErr w:type="spellStart"/>
            <w:r w:rsidRPr="00CA5A66">
              <w:rPr>
                <w:rFonts w:asciiTheme="majorHAnsi" w:hAnsiTheme="majorHAnsi"/>
              </w:rPr>
              <w:t>Mackenbach</w:t>
            </w:r>
            <w:proofErr w:type="spellEnd"/>
            <w:r w:rsidRPr="00CA5A66">
              <w:rPr>
                <w:rFonts w:asciiTheme="majorHAnsi" w:hAnsiTheme="majorHAnsi"/>
              </w:rPr>
              <w:t xml:space="preserve">, J.P. &amp; </w:t>
            </w:r>
            <w:proofErr w:type="spellStart"/>
            <w:r w:rsidRPr="00CA5A66">
              <w:rPr>
                <w:rFonts w:asciiTheme="majorHAnsi" w:hAnsiTheme="majorHAnsi"/>
              </w:rPr>
              <w:t>Raat</w:t>
            </w:r>
            <w:proofErr w:type="spellEnd"/>
            <w:r w:rsidRPr="00CA5A66">
              <w:rPr>
                <w:rFonts w:asciiTheme="majorHAnsi" w:hAnsiTheme="majorHAnsi"/>
              </w:rPr>
              <w:t xml:space="preserve">, H. (2010) Socioeconomic status is not inversely associated with overweight in preschool children. </w:t>
            </w:r>
            <w:r w:rsidRPr="00CA5A66">
              <w:rPr>
                <w:rFonts w:asciiTheme="majorHAnsi" w:hAnsiTheme="majorHAnsi"/>
                <w:i/>
                <w:iCs/>
              </w:rPr>
              <w:t>The Journal of Pediatrics</w:t>
            </w:r>
            <w:r w:rsidRPr="00CA5A66">
              <w:rPr>
                <w:rFonts w:asciiTheme="majorHAnsi" w:hAnsiTheme="majorHAnsi"/>
              </w:rPr>
              <w:t xml:space="preserve">, </w:t>
            </w:r>
            <w:r w:rsidRPr="00CA5A66">
              <w:rPr>
                <w:rFonts w:asciiTheme="majorHAnsi" w:hAnsiTheme="majorHAnsi"/>
                <w:i/>
                <w:iCs/>
              </w:rPr>
              <w:t>157</w:t>
            </w:r>
            <w:r w:rsidRPr="00CA5A66">
              <w:rPr>
                <w:rFonts w:asciiTheme="majorHAnsi" w:hAnsiTheme="majorHAnsi"/>
              </w:rPr>
              <w:t>(6), 929-935. (IF=</w:t>
            </w:r>
            <w:r w:rsidRPr="00CA5A66">
              <w:rPr>
                <w:rFonts w:asciiTheme="majorHAnsi" w:hAnsiTheme="majorHAnsi"/>
                <w:i/>
                <w:iCs/>
              </w:rPr>
              <w:t>4.0</w:t>
            </w:r>
            <w:r w:rsidRPr="00CA5A66">
              <w:rPr>
                <w:rFonts w:asciiTheme="majorHAnsi" w:hAnsiTheme="majorHAnsi"/>
              </w:rPr>
              <w:t>)</w:t>
            </w:r>
          </w:p>
          <w:p w:rsidR="00CA5A66" w:rsidRDefault="00CA5A66" w:rsidP="00CA5A66">
            <w:pPr>
              <w:ind w:left="349" w:hanging="349"/>
              <w:rPr>
                <w:rFonts w:asciiTheme="majorHAnsi" w:hAnsiTheme="majorHAnsi"/>
              </w:rPr>
            </w:pPr>
          </w:p>
          <w:p w:rsidR="00D957FD" w:rsidRPr="00CA5A66" w:rsidRDefault="00D957FD" w:rsidP="00CA5A66">
            <w:pPr>
              <w:ind w:left="349" w:hanging="349"/>
              <w:rPr>
                <w:rFonts w:asciiTheme="majorHAnsi" w:hAnsiTheme="majorHAnsi"/>
              </w:rPr>
            </w:pPr>
            <w:r w:rsidRPr="00CA5A66">
              <w:rPr>
                <w:rFonts w:asciiTheme="majorHAnsi" w:hAnsiTheme="majorHAnsi"/>
              </w:rPr>
              <w:t xml:space="preserve">Silva, L.M., Jansen, P.W., </w:t>
            </w:r>
            <w:proofErr w:type="spellStart"/>
            <w:r w:rsidRPr="00CA5A66">
              <w:rPr>
                <w:rFonts w:asciiTheme="majorHAnsi" w:hAnsiTheme="majorHAnsi"/>
              </w:rPr>
              <w:t>Steegers</w:t>
            </w:r>
            <w:proofErr w:type="spellEnd"/>
            <w:r w:rsidRPr="00CA5A66">
              <w:rPr>
                <w:rFonts w:asciiTheme="majorHAnsi" w:hAnsiTheme="majorHAnsi"/>
              </w:rPr>
              <w:t xml:space="preserve">, E.A.P., </w:t>
            </w:r>
            <w:proofErr w:type="spellStart"/>
            <w:r w:rsidRPr="00CA5A66">
              <w:rPr>
                <w:rFonts w:asciiTheme="majorHAnsi" w:hAnsiTheme="majorHAnsi"/>
              </w:rPr>
              <w:t>Jaddoe</w:t>
            </w:r>
            <w:proofErr w:type="spellEnd"/>
            <w:r w:rsidRPr="00CA5A66">
              <w:rPr>
                <w:rFonts w:asciiTheme="majorHAnsi" w:hAnsiTheme="majorHAnsi"/>
              </w:rPr>
              <w:t xml:space="preserve">, V.W.V., </w:t>
            </w:r>
            <w:proofErr w:type="spellStart"/>
            <w:r w:rsidRPr="00CA5A66">
              <w:rPr>
                <w:rFonts w:asciiTheme="majorHAnsi" w:hAnsiTheme="majorHAnsi"/>
              </w:rPr>
              <w:t>Arends</w:t>
            </w:r>
            <w:proofErr w:type="spellEnd"/>
            <w:r w:rsidRPr="00CA5A66">
              <w:rPr>
                <w:rFonts w:asciiTheme="majorHAnsi" w:hAnsiTheme="majorHAnsi"/>
              </w:rPr>
              <w:t xml:space="preserve">, L.R., </w:t>
            </w:r>
            <w:proofErr w:type="spellStart"/>
            <w:r w:rsidRPr="00CA5A66">
              <w:rPr>
                <w:rFonts w:asciiTheme="majorHAnsi" w:hAnsiTheme="majorHAnsi"/>
              </w:rPr>
              <w:t>Tiemeier</w:t>
            </w:r>
            <w:proofErr w:type="spellEnd"/>
            <w:r w:rsidRPr="00CA5A66">
              <w:rPr>
                <w:rFonts w:asciiTheme="majorHAnsi" w:hAnsiTheme="majorHAnsi"/>
              </w:rPr>
              <w:t xml:space="preserve">, H., </w:t>
            </w:r>
            <w:proofErr w:type="spellStart"/>
            <w:r w:rsidRPr="00CA5A66">
              <w:rPr>
                <w:rFonts w:asciiTheme="majorHAnsi" w:hAnsiTheme="majorHAnsi"/>
              </w:rPr>
              <w:t>Verhulst</w:t>
            </w:r>
            <w:proofErr w:type="spellEnd"/>
            <w:r w:rsidRPr="00CA5A66">
              <w:rPr>
                <w:rFonts w:asciiTheme="majorHAnsi" w:hAnsiTheme="majorHAnsi"/>
              </w:rPr>
              <w:t xml:space="preserve">, F.C., Moll, H.A., Hofman, A., </w:t>
            </w:r>
            <w:proofErr w:type="spellStart"/>
            <w:r w:rsidRPr="00CA5A66">
              <w:rPr>
                <w:rFonts w:asciiTheme="majorHAnsi" w:hAnsiTheme="majorHAnsi"/>
              </w:rPr>
              <w:t>Mackenbach</w:t>
            </w:r>
            <w:proofErr w:type="spellEnd"/>
            <w:r w:rsidRPr="00CA5A66">
              <w:rPr>
                <w:rFonts w:asciiTheme="majorHAnsi" w:hAnsiTheme="majorHAnsi"/>
              </w:rPr>
              <w:t xml:space="preserve">, J.P. &amp; </w:t>
            </w:r>
            <w:proofErr w:type="spellStart"/>
            <w:r w:rsidRPr="00CA5A66">
              <w:rPr>
                <w:rFonts w:asciiTheme="majorHAnsi" w:hAnsiTheme="majorHAnsi"/>
              </w:rPr>
              <w:t>Raat</w:t>
            </w:r>
            <w:proofErr w:type="spellEnd"/>
            <w:r w:rsidRPr="00CA5A66">
              <w:rPr>
                <w:rFonts w:asciiTheme="majorHAnsi" w:hAnsiTheme="majorHAnsi"/>
              </w:rPr>
              <w:t xml:space="preserve">, H. (2010). Mother's educational level and fetal growth; the genesis of health inequalities. </w:t>
            </w:r>
            <w:r w:rsidRPr="00CA5A66">
              <w:rPr>
                <w:rFonts w:asciiTheme="majorHAnsi" w:hAnsiTheme="majorHAnsi"/>
                <w:i/>
                <w:iCs/>
              </w:rPr>
              <w:t>Int. Journal of Epidemiology</w:t>
            </w:r>
            <w:r w:rsidRPr="00CA5A66">
              <w:rPr>
                <w:rFonts w:asciiTheme="majorHAnsi" w:hAnsiTheme="majorHAnsi"/>
              </w:rPr>
              <w:t xml:space="preserve">, </w:t>
            </w:r>
            <w:r w:rsidRPr="00CA5A66">
              <w:rPr>
                <w:rFonts w:asciiTheme="majorHAnsi" w:hAnsiTheme="majorHAnsi"/>
                <w:i/>
                <w:iCs/>
              </w:rPr>
              <w:t>39</w:t>
            </w:r>
            <w:r w:rsidRPr="00CA5A66">
              <w:rPr>
                <w:rFonts w:asciiTheme="majorHAnsi" w:hAnsiTheme="majorHAnsi"/>
              </w:rPr>
              <w:t>(5), 1250-1261. (IF=</w:t>
            </w:r>
            <w:r w:rsidRPr="00CA5A66">
              <w:rPr>
                <w:rFonts w:asciiTheme="majorHAnsi" w:hAnsiTheme="majorHAnsi"/>
                <w:i/>
                <w:iCs/>
              </w:rPr>
              <w:t>5.8</w:t>
            </w:r>
            <w:r w:rsidRPr="00CA5A66">
              <w:rPr>
                <w:rFonts w:asciiTheme="majorHAnsi" w:hAnsiTheme="majorHAnsi"/>
              </w:rPr>
              <w:t>)</w:t>
            </w:r>
          </w:p>
          <w:p w:rsidR="00CA5A66" w:rsidRDefault="00CA5A66" w:rsidP="00CA5A66">
            <w:pPr>
              <w:ind w:left="349" w:hanging="349"/>
              <w:rPr>
                <w:rFonts w:asciiTheme="majorHAnsi" w:hAnsiTheme="majorHAnsi"/>
              </w:rPr>
            </w:pPr>
          </w:p>
          <w:p w:rsidR="00D957FD" w:rsidRPr="00CA5A66" w:rsidRDefault="00D957FD" w:rsidP="00CA5A66">
            <w:pPr>
              <w:ind w:left="349" w:hanging="349"/>
              <w:rPr>
                <w:rFonts w:asciiTheme="majorHAnsi" w:hAnsiTheme="majorHAnsi"/>
              </w:rPr>
            </w:pPr>
            <w:proofErr w:type="spellStart"/>
            <w:r w:rsidRPr="00CA5A66">
              <w:rPr>
                <w:rFonts w:asciiTheme="majorHAnsi" w:hAnsiTheme="majorHAnsi"/>
              </w:rPr>
              <w:t>Visser</w:t>
            </w:r>
            <w:proofErr w:type="spellEnd"/>
            <w:r w:rsidRPr="00CA5A66">
              <w:rPr>
                <w:rFonts w:asciiTheme="majorHAnsi" w:hAnsiTheme="majorHAnsi"/>
              </w:rPr>
              <w:t xml:space="preserve">, A.M., </w:t>
            </w:r>
            <w:proofErr w:type="spellStart"/>
            <w:r w:rsidRPr="00CA5A66">
              <w:rPr>
                <w:rFonts w:asciiTheme="majorHAnsi" w:hAnsiTheme="majorHAnsi"/>
              </w:rPr>
              <w:t>Jaddoe</w:t>
            </w:r>
            <w:proofErr w:type="spellEnd"/>
            <w:r w:rsidRPr="00CA5A66">
              <w:rPr>
                <w:rFonts w:asciiTheme="majorHAnsi" w:hAnsiTheme="majorHAnsi"/>
              </w:rPr>
              <w:t xml:space="preserve">, V.W.V., </w:t>
            </w:r>
            <w:proofErr w:type="spellStart"/>
            <w:r w:rsidRPr="00CA5A66">
              <w:rPr>
                <w:rFonts w:asciiTheme="majorHAnsi" w:hAnsiTheme="majorHAnsi"/>
              </w:rPr>
              <w:t>Arends</w:t>
            </w:r>
            <w:proofErr w:type="spellEnd"/>
            <w:r w:rsidRPr="00CA5A66">
              <w:rPr>
                <w:rFonts w:asciiTheme="majorHAnsi" w:hAnsiTheme="majorHAnsi"/>
              </w:rPr>
              <w:t xml:space="preserve">, L.R., </w:t>
            </w:r>
            <w:proofErr w:type="spellStart"/>
            <w:r w:rsidRPr="00CA5A66">
              <w:rPr>
                <w:rFonts w:asciiTheme="majorHAnsi" w:hAnsiTheme="majorHAnsi"/>
              </w:rPr>
              <w:t>Tiemeier</w:t>
            </w:r>
            <w:proofErr w:type="spellEnd"/>
            <w:r w:rsidRPr="00CA5A66">
              <w:rPr>
                <w:rFonts w:asciiTheme="majorHAnsi" w:hAnsiTheme="majorHAnsi"/>
              </w:rPr>
              <w:t xml:space="preserve">, H., Hofman, A., Moll, H.A., </w:t>
            </w:r>
            <w:proofErr w:type="spellStart"/>
            <w:r w:rsidRPr="00CA5A66">
              <w:rPr>
                <w:rFonts w:asciiTheme="majorHAnsi" w:hAnsiTheme="majorHAnsi"/>
              </w:rPr>
              <w:t>Steegers</w:t>
            </w:r>
            <w:proofErr w:type="spellEnd"/>
            <w:r w:rsidRPr="00CA5A66">
              <w:rPr>
                <w:rFonts w:asciiTheme="majorHAnsi" w:hAnsiTheme="majorHAnsi"/>
              </w:rPr>
              <w:t xml:space="preserve">, E.A.P., </w:t>
            </w:r>
            <w:proofErr w:type="spellStart"/>
            <w:r w:rsidRPr="00CA5A66">
              <w:rPr>
                <w:rFonts w:asciiTheme="majorHAnsi" w:hAnsiTheme="majorHAnsi"/>
              </w:rPr>
              <w:t>Breteler</w:t>
            </w:r>
            <w:proofErr w:type="spellEnd"/>
            <w:r w:rsidRPr="00CA5A66">
              <w:rPr>
                <w:rFonts w:asciiTheme="majorHAnsi" w:hAnsiTheme="majorHAnsi"/>
              </w:rPr>
              <w:t xml:space="preserve">, M.M.B. &amp; Arts, W.F.M. (2010). Paroxysmal disorders in infancy and their risk factor in a population-based cohort. The Generation R study. </w:t>
            </w:r>
            <w:r w:rsidRPr="00CA5A66">
              <w:rPr>
                <w:rFonts w:asciiTheme="majorHAnsi" w:hAnsiTheme="majorHAnsi"/>
                <w:i/>
                <w:iCs/>
              </w:rPr>
              <w:t>Developmental Medicine &amp; Child Neurology</w:t>
            </w:r>
            <w:r w:rsidRPr="00CA5A66">
              <w:rPr>
                <w:rFonts w:asciiTheme="majorHAnsi" w:hAnsiTheme="majorHAnsi"/>
              </w:rPr>
              <w:t xml:space="preserve">, </w:t>
            </w:r>
            <w:r w:rsidRPr="00CA5A66">
              <w:rPr>
                <w:rFonts w:asciiTheme="majorHAnsi" w:hAnsiTheme="majorHAnsi"/>
                <w:i/>
                <w:iCs/>
              </w:rPr>
              <w:t>52</w:t>
            </w:r>
            <w:r w:rsidRPr="00CA5A66">
              <w:rPr>
                <w:rFonts w:asciiTheme="majorHAnsi" w:hAnsiTheme="majorHAnsi"/>
              </w:rPr>
              <w:t>(11), 1014-1020.</w:t>
            </w:r>
            <w:r w:rsidRPr="00CA5A66">
              <w:rPr>
                <w:rFonts w:asciiTheme="majorHAnsi" w:hAnsiTheme="majorHAnsi"/>
                <w:i/>
                <w:iCs/>
              </w:rPr>
              <w:t xml:space="preserve"> </w:t>
            </w:r>
          </w:p>
          <w:p w:rsidR="00CA5A66" w:rsidRPr="00455B4E" w:rsidRDefault="00CA5A66" w:rsidP="00CA5A66">
            <w:pPr>
              <w:ind w:left="349" w:hanging="349"/>
              <w:rPr>
                <w:rFonts w:asciiTheme="majorHAnsi" w:hAnsiTheme="majorHAnsi"/>
                <w:rPrChange w:id="46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</w:pPr>
          </w:p>
          <w:p w:rsidR="00D957FD" w:rsidRPr="00CA5A66" w:rsidRDefault="00D957FD" w:rsidP="00CA5A66">
            <w:pPr>
              <w:ind w:left="349" w:hanging="349"/>
              <w:rPr>
                <w:rFonts w:asciiTheme="majorHAnsi" w:hAnsiTheme="majorHAnsi"/>
                <w:lang w:val="nl-NL"/>
              </w:rPr>
            </w:pPr>
            <w:proofErr w:type="spellStart"/>
            <w:r w:rsidRPr="00455B4E">
              <w:rPr>
                <w:rFonts w:asciiTheme="majorHAnsi" w:hAnsiTheme="majorHAnsi"/>
                <w:rPrChange w:id="47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>Kiefte</w:t>
            </w:r>
            <w:proofErr w:type="spellEnd"/>
            <w:r w:rsidRPr="00455B4E">
              <w:rPr>
                <w:rFonts w:asciiTheme="majorHAnsi" w:hAnsiTheme="majorHAnsi"/>
                <w:rPrChange w:id="48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 xml:space="preserve">-de Jong J.C., Escher J.C., </w:t>
            </w:r>
            <w:proofErr w:type="spellStart"/>
            <w:r w:rsidRPr="00455B4E">
              <w:rPr>
                <w:rFonts w:asciiTheme="majorHAnsi" w:hAnsiTheme="majorHAnsi"/>
                <w:rPrChange w:id="49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>Arends</w:t>
            </w:r>
            <w:proofErr w:type="spellEnd"/>
            <w:r w:rsidRPr="00455B4E">
              <w:rPr>
                <w:rFonts w:asciiTheme="majorHAnsi" w:hAnsiTheme="majorHAnsi"/>
                <w:rPrChange w:id="50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 xml:space="preserve"> L.R., </w:t>
            </w:r>
            <w:proofErr w:type="spellStart"/>
            <w:r w:rsidRPr="00455B4E">
              <w:rPr>
                <w:rFonts w:asciiTheme="majorHAnsi" w:hAnsiTheme="majorHAnsi"/>
                <w:rPrChange w:id="51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>Jaddoe</w:t>
            </w:r>
            <w:proofErr w:type="spellEnd"/>
            <w:r w:rsidRPr="00455B4E">
              <w:rPr>
                <w:rFonts w:asciiTheme="majorHAnsi" w:hAnsiTheme="majorHAnsi"/>
                <w:rPrChange w:id="52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 xml:space="preserve"> V.W., </w:t>
            </w:r>
            <w:proofErr w:type="spellStart"/>
            <w:r w:rsidRPr="00455B4E">
              <w:rPr>
                <w:rFonts w:asciiTheme="majorHAnsi" w:hAnsiTheme="majorHAnsi"/>
                <w:rPrChange w:id="53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>Hofman</w:t>
            </w:r>
            <w:proofErr w:type="spellEnd"/>
            <w:r w:rsidRPr="00455B4E">
              <w:rPr>
                <w:rFonts w:asciiTheme="majorHAnsi" w:hAnsiTheme="majorHAnsi"/>
                <w:rPrChange w:id="54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 xml:space="preserve"> A., </w:t>
            </w:r>
            <w:proofErr w:type="spellStart"/>
            <w:r w:rsidRPr="00455B4E">
              <w:rPr>
                <w:rFonts w:asciiTheme="majorHAnsi" w:hAnsiTheme="majorHAnsi"/>
                <w:rPrChange w:id="55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>Raat</w:t>
            </w:r>
            <w:proofErr w:type="spellEnd"/>
            <w:r w:rsidRPr="00455B4E">
              <w:rPr>
                <w:rFonts w:asciiTheme="majorHAnsi" w:hAnsiTheme="majorHAnsi"/>
                <w:rPrChange w:id="56" w:author="EUCC" w:date="2013-09-30T15:56:00Z">
                  <w:rPr>
                    <w:rFonts w:asciiTheme="majorHAnsi" w:hAnsiTheme="majorHAnsi"/>
                    <w:lang w:val="nl-NL"/>
                  </w:rPr>
                </w:rPrChange>
              </w:rPr>
              <w:t xml:space="preserve"> H. &amp; Moll H.A. (2010). </w:t>
            </w:r>
            <w:r w:rsidRPr="00CA5A66">
              <w:rPr>
                <w:rFonts w:asciiTheme="majorHAnsi" w:hAnsiTheme="majorHAnsi"/>
              </w:rPr>
              <w:t xml:space="preserve">Infant Nutritional Factors and Functional Constipation in Childhood: The Generation R Study. </w:t>
            </w:r>
            <w:r w:rsidRPr="00CA5A66">
              <w:rPr>
                <w:rFonts w:asciiTheme="majorHAnsi" w:hAnsiTheme="majorHAnsi"/>
                <w:i/>
                <w:iCs/>
              </w:rPr>
              <w:t>American Journal of Gastroenterology</w:t>
            </w:r>
            <w:r w:rsidRPr="00CA5A66">
              <w:rPr>
                <w:rFonts w:asciiTheme="majorHAnsi" w:hAnsiTheme="majorHAnsi"/>
              </w:rPr>
              <w:t xml:space="preserve">, </w:t>
            </w:r>
            <w:r w:rsidRPr="00CA5A66">
              <w:rPr>
                <w:rFonts w:asciiTheme="majorHAnsi" w:hAnsiTheme="majorHAnsi"/>
                <w:i/>
                <w:iCs/>
              </w:rPr>
              <w:t>105</w:t>
            </w:r>
            <w:r w:rsidRPr="00CA5A66">
              <w:rPr>
                <w:rFonts w:asciiTheme="majorHAnsi" w:hAnsiTheme="majorHAnsi"/>
              </w:rPr>
              <w:t xml:space="preserve">(4), 940-945. </w:t>
            </w:r>
            <w:r w:rsidRPr="00CA5A66">
              <w:rPr>
                <w:rFonts w:asciiTheme="majorHAnsi" w:hAnsiTheme="majorHAnsi"/>
                <w:lang w:val="nl-NL"/>
              </w:rPr>
              <w:t>(IF=</w:t>
            </w:r>
            <w:r w:rsidRPr="00CA5A66">
              <w:rPr>
                <w:rFonts w:asciiTheme="majorHAnsi" w:hAnsiTheme="majorHAnsi"/>
                <w:i/>
                <w:iCs/>
                <w:lang w:val="nl-NL"/>
              </w:rPr>
              <w:t>6.4</w:t>
            </w:r>
            <w:r w:rsidRPr="00CA5A66">
              <w:rPr>
                <w:rFonts w:asciiTheme="majorHAnsi" w:hAnsiTheme="majorHAnsi"/>
                <w:lang w:val="nl-NL"/>
              </w:rPr>
              <w:t>)</w:t>
            </w:r>
          </w:p>
          <w:p w:rsidR="0058709E" w:rsidRPr="00CA5A66" w:rsidRDefault="0058709E" w:rsidP="00CA5A66">
            <w:pPr>
              <w:ind w:left="349" w:hanging="349"/>
              <w:rPr>
                <w:rFonts w:asciiTheme="majorHAnsi" w:hAnsiTheme="majorHAnsi"/>
              </w:rPr>
            </w:pPr>
          </w:p>
          <w:p w:rsidR="0058709E" w:rsidRPr="00CA5A66" w:rsidRDefault="0058709E">
            <w:pPr>
              <w:rPr>
                <w:rFonts w:asciiTheme="majorHAnsi" w:hAnsiTheme="majorHAnsi"/>
              </w:rPr>
            </w:pPr>
          </w:p>
        </w:tc>
      </w:tr>
      <w:tr w:rsidR="00BF30CD" w:rsidRPr="00CA5A66" w:rsidTr="00C6284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CD" w:rsidRPr="00CA5A66" w:rsidRDefault="00BF30CD">
            <w:pPr>
              <w:rPr>
                <w:rFonts w:asciiTheme="majorHAnsi" w:hAnsiTheme="majorHAnsi"/>
                <w:b/>
                <w:i/>
                <w:sz w:val="26"/>
              </w:rPr>
            </w:pPr>
          </w:p>
          <w:p w:rsidR="00BF30CD" w:rsidRPr="00CA5A66" w:rsidRDefault="00BF30CD">
            <w:pPr>
              <w:rPr>
                <w:rFonts w:asciiTheme="majorHAnsi" w:hAnsiTheme="majorHAnsi"/>
                <w:b/>
                <w:i/>
                <w:sz w:val="26"/>
              </w:rPr>
            </w:pPr>
            <w:r w:rsidRPr="00CA5A66">
              <w:rPr>
                <w:rFonts w:asciiTheme="majorHAnsi" w:hAnsiTheme="majorHAnsi"/>
                <w:b/>
                <w:i/>
                <w:sz w:val="26"/>
              </w:rPr>
              <w:t>Contact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CD" w:rsidRPr="00CA5A66" w:rsidRDefault="00BF30CD" w:rsidP="00BF30CD">
            <w:pPr>
              <w:rPr>
                <w:rFonts w:asciiTheme="majorHAnsi" w:hAnsiTheme="majorHAnsi"/>
                <w:b/>
              </w:rPr>
            </w:pPr>
          </w:p>
          <w:p w:rsidR="00BF30CD" w:rsidRPr="00CA5A66" w:rsidRDefault="00BF30CD" w:rsidP="00D35CED">
            <w:pPr>
              <w:rPr>
                <w:rFonts w:asciiTheme="majorHAnsi" w:hAnsiTheme="majorHAnsi"/>
                <w:i/>
                <w:color w:val="FF0000"/>
              </w:rPr>
            </w:pPr>
            <w:r w:rsidRPr="00CA5A66">
              <w:rPr>
                <w:rFonts w:asciiTheme="majorHAnsi" w:hAnsiTheme="majorHAnsi"/>
                <w:b/>
              </w:rPr>
              <w:t xml:space="preserve">If you are interested, please contact our Main Representative in China, Ms. </w:t>
            </w:r>
            <w:proofErr w:type="spellStart"/>
            <w:r w:rsidRPr="00CA5A66">
              <w:rPr>
                <w:rFonts w:asciiTheme="majorHAnsi" w:hAnsiTheme="majorHAnsi"/>
                <w:b/>
              </w:rPr>
              <w:t>Yaxian</w:t>
            </w:r>
            <w:proofErr w:type="spellEnd"/>
            <w:r w:rsidRPr="00CA5A66">
              <w:rPr>
                <w:rFonts w:asciiTheme="majorHAnsi" w:hAnsiTheme="majorHAnsi"/>
                <w:b/>
              </w:rPr>
              <w:t xml:space="preserve"> Wu: </w:t>
            </w:r>
            <w:hyperlink r:id="rId8" w:history="1">
              <w:r w:rsidRPr="00CA5A66">
                <w:rPr>
                  <w:rStyle w:val="Hyperlink"/>
                  <w:rFonts w:asciiTheme="majorHAnsi" w:hAnsiTheme="majorHAnsi"/>
                  <w:b/>
                </w:rPr>
                <w:t>y.wu@abd.eur.nl</w:t>
              </w:r>
            </w:hyperlink>
          </w:p>
        </w:tc>
      </w:tr>
    </w:tbl>
    <w:p w:rsidR="004600C5" w:rsidRPr="00CA5A66" w:rsidRDefault="004600C5" w:rsidP="0058709E">
      <w:pPr>
        <w:rPr>
          <w:rFonts w:asciiTheme="majorHAnsi" w:hAnsiTheme="majorHAnsi"/>
        </w:rPr>
      </w:pPr>
    </w:p>
    <w:sectPr w:rsidR="004600C5" w:rsidRPr="00CA5A6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2B85E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6F7ACC"/>
    <w:multiLevelType w:val="hybridMultilevel"/>
    <w:tmpl w:val="FC4A5C76"/>
    <w:lvl w:ilvl="0" w:tplc="DAD843A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E347F"/>
    <w:multiLevelType w:val="hybridMultilevel"/>
    <w:tmpl w:val="AED247EC"/>
    <w:lvl w:ilvl="0" w:tplc="CF7EBF62">
      <w:start w:val="2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F4CCD"/>
    <w:multiLevelType w:val="hybridMultilevel"/>
    <w:tmpl w:val="1AAED226"/>
    <w:lvl w:ilvl="0" w:tplc="D4AA2342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AD3"/>
    <w:rsid w:val="00002AD7"/>
    <w:rsid w:val="00013C78"/>
    <w:rsid w:val="000278A5"/>
    <w:rsid w:val="00027D94"/>
    <w:rsid w:val="000309E6"/>
    <w:rsid w:val="00077F9D"/>
    <w:rsid w:val="000F3EC8"/>
    <w:rsid w:val="00125B05"/>
    <w:rsid w:val="001A3FA2"/>
    <w:rsid w:val="001B4160"/>
    <w:rsid w:val="001F4139"/>
    <w:rsid w:val="00220748"/>
    <w:rsid w:val="00233FCD"/>
    <w:rsid w:val="002506C4"/>
    <w:rsid w:val="00266B9C"/>
    <w:rsid w:val="002B2F28"/>
    <w:rsid w:val="002B3C99"/>
    <w:rsid w:val="00325311"/>
    <w:rsid w:val="00365621"/>
    <w:rsid w:val="00393537"/>
    <w:rsid w:val="003B2AD3"/>
    <w:rsid w:val="003C1203"/>
    <w:rsid w:val="004075F9"/>
    <w:rsid w:val="00455B4E"/>
    <w:rsid w:val="004600C5"/>
    <w:rsid w:val="004653AE"/>
    <w:rsid w:val="004E53B0"/>
    <w:rsid w:val="005656B4"/>
    <w:rsid w:val="0058709E"/>
    <w:rsid w:val="00593D20"/>
    <w:rsid w:val="005B2190"/>
    <w:rsid w:val="005C06EA"/>
    <w:rsid w:val="005C588C"/>
    <w:rsid w:val="005D07F9"/>
    <w:rsid w:val="00616B55"/>
    <w:rsid w:val="00641114"/>
    <w:rsid w:val="006C4469"/>
    <w:rsid w:val="00766963"/>
    <w:rsid w:val="007947EA"/>
    <w:rsid w:val="007B24BC"/>
    <w:rsid w:val="007B55CA"/>
    <w:rsid w:val="007B7390"/>
    <w:rsid w:val="007F4540"/>
    <w:rsid w:val="008A6C47"/>
    <w:rsid w:val="00914FF9"/>
    <w:rsid w:val="009211CB"/>
    <w:rsid w:val="00941868"/>
    <w:rsid w:val="009603BA"/>
    <w:rsid w:val="009719FF"/>
    <w:rsid w:val="00980C59"/>
    <w:rsid w:val="009A2EE4"/>
    <w:rsid w:val="009E2532"/>
    <w:rsid w:val="00A020D6"/>
    <w:rsid w:val="00A668FE"/>
    <w:rsid w:val="00AC4CF4"/>
    <w:rsid w:val="00B07C8A"/>
    <w:rsid w:val="00B16D1A"/>
    <w:rsid w:val="00B24A98"/>
    <w:rsid w:val="00B83921"/>
    <w:rsid w:val="00B93BFE"/>
    <w:rsid w:val="00BA3F83"/>
    <w:rsid w:val="00BA3FA1"/>
    <w:rsid w:val="00BC41BB"/>
    <w:rsid w:val="00BE5C25"/>
    <w:rsid w:val="00BF30CD"/>
    <w:rsid w:val="00C507A7"/>
    <w:rsid w:val="00C61831"/>
    <w:rsid w:val="00C6284E"/>
    <w:rsid w:val="00C93337"/>
    <w:rsid w:val="00CA5A66"/>
    <w:rsid w:val="00CB3792"/>
    <w:rsid w:val="00CE0AEC"/>
    <w:rsid w:val="00D32088"/>
    <w:rsid w:val="00D35CED"/>
    <w:rsid w:val="00D87727"/>
    <w:rsid w:val="00D957FD"/>
    <w:rsid w:val="00DD7F50"/>
    <w:rsid w:val="00DE48DD"/>
    <w:rsid w:val="00E26F63"/>
    <w:rsid w:val="00E477A3"/>
    <w:rsid w:val="00E97197"/>
    <w:rsid w:val="00ED0221"/>
    <w:rsid w:val="00FD16ED"/>
    <w:rsid w:val="00FE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709E"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rsid w:val="003B2A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935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0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1B4160"/>
    <w:rPr>
      <w:color w:val="0000FF"/>
      <w:u w:val="single"/>
    </w:rPr>
  </w:style>
  <w:style w:type="character" w:styleId="Emphasis">
    <w:name w:val="Emphasis"/>
    <w:uiPriority w:val="20"/>
    <w:qFormat/>
    <w:rsid w:val="004075F9"/>
    <w:rPr>
      <w:i/>
      <w:iCs/>
    </w:rPr>
  </w:style>
  <w:style w:type="paragraph" w:styleId="BodyText">
    <w:name w:val="Body Text"/>
    <w:basedOn w:val="Normal"/>
    <w:link w:val="BodyTextChar"/>
    <w:uiPriority w:val="99"/>
    <w:unhideWhenUsed/>
    <w:rsid w:val="004E53B0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rsid w:val="004E53B0"/>
    <w:rPr>
      <w:rFonts w:ascii="Calibri" w:eastAsia="Times New Roman" w:hAnsi="Calibri"/>
      <w:sz w:val="22"/>
      <w:szCs w:val="22"/>
      <w:lang w:val="en-US" w:eastAsia="en-US"/>
    </w:rPr>
  </w:style>
  <w:style w:type="paragraph" w:customStyle="1" w:styleId="Doelstelling">
    <w:name w:val="Doelstelling"/>
    <w:basedOn w:val="Normal"/>
    <w:next w:val="BodyText"/>
    <w:rsid w:val="004E53B0"/>
    <w:pPr>
      <w:spacing w:before="60" w:after="220" w:line="220" w:lineRule="atLeast"/>
      <w:jc w:val="both"/>
    </w:pPr>
    <w:rPr>
      <w:rFonts w:ascii="Garamond" w:eastAsia="Times New Roman" w:hAnsi="Garamond"/>
      <w:sz w:val="22"/>
      <w:szCs w:val="20"/>
      <w:lang w:val="nl-NL" w:eastAsia="nl-NL"/>
    </w:rPr>
  </w:style>
  <w:style w:type="character" w:styleId="CommentReference">
    <w:name w:val="annotation reference"/>
    <w:rsid w:val="009603BA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03BA"/>
    <w:rPr>
      <w:sz w:val="20"/>
      <w:szCs w:val="20"/>
    </w:rPr>
  </w:style>
  <w:style w:type="character" w:customStyle="1" w:styleId="CommentTextChar">
    <w:name w:val="Comment Text Char"/>
    <w:link w:val="CommentText"/>
    <w:rsid w:val="009603B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9603BA"/>
    <w:rPr>
      <w:b/>
      <w:bCs/>
    </w:rPr>
  </w:style>
  <w:style w:type="character" w:customStyle="1" w:styleId="CommentSubjectChar">
    <w:name w:val="Comment Subject Char"/>
    <w:link w:val="CommentSubject"/>
    <w:rsid w:val="009603B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9603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03BA"/>
    <w:rPr>
      <w:rFonts w:ascii="Tahoma" w:hAnsi="Tahoma" w:cs="Tahoma"/>
      <w:sz w:val="16"/>
      <w:szCs w:val="16"/>
      <w:lang w:val="en-US" w:eastAsia="zh-CN"/>
    </w:rPr>
  </w:style>
  <w:style w:type="character" w:styleId="FollowedHyperlink">
    <w:name w:val="FollowedHyperlink"/>
    <w:rsid w:val="007B739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709E"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rsid w:val="003B2A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935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0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1B4160"/>
    <w:rPr>
      <w:color w:val="0000FF"/>
      <w:u w:val="single"/>
    </w:rPr>
  </w:style>
  <w:style w:type="character" w:styleId="Emphasis">
    <w:name w:val="Emphasis"/>
    <w:uiPriority w:val="20"/>
    <w:qFormat/>
    <w:rsid w:val="004075F9"/>
    <w:rPr>
      <w:i/>
      <w:iCs/>
    </w:rPr>
  </w:style>
  <w:style w:type="paragraph" w:styleId="BodyText">
    <w:name w:val="Body Text"/>
    <w:basedOn w:val="Normal"/>
    <w:link w:val="BodyTextChar"/>
    <w:uiPriority w:val="99"/>
    <w:unhideWhenUsed/>
    <w:rsid w:val="004E53B0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rsid w:val="004E53B0"/>
    <w:rPr>
      <w:rFonts w:ascii="Calibri" w:eastAsia="Times New Roman" w:hAnsi="Calibri"/>
      <w:sz w:val="22"/>
      <w:szCs w:val="22"/>
      <w:lang w:val="en-US" w:eastAsia="en-US"/>
    </w:rPr>
  </w:style>
  <w:style w:type="paragraph" w:customStyle="1" w:styleId="Doelstelling">
    <w:name w:val="Doelstelling"/>
    <w:basedOn w:val="Normal"/>
    <w:next w:val="BodyText"/>
    <w:rsid w:val="004E53B0"/>
    <w:pPr>
      <w:spacing w:before="60" w:after="220" w:line="220" w:lineRule="atLeast"/>
      <w:jc w:val="both"/>
    </w:pPr>
    <w:rPr>
      <w:rFonts w:ascii="Garamond" w:eastAsia="Times New Roman" w:hAnsi="Garamond"/>
      <w:sz w:val="22"/>
      <w:szCs w:val="20"/>
      <w:lang w:val="nl-NL" w:eastAsia="nl-NL"/>
    </w:rPr>
  </w:style>
  <w:style w:type="character" w:styleId="CommentReference">
    <w:name w:val="annotation reference"/>
    <w:rsid w:val="009603BA"/>
    <w:rPr>
      <w:sz w:val="16"/>
      <w:szCs w:val="16"/>
    </w:rPr>
  </w:style>
  <w:style w:type="paragraph" w:styleId="CommentText">
    <w:name w:val="annotation text"/>
    <w:basedOn w:val="Normal"/>
    <w:link w:val="CommentTextChar"/>
    <w:rsid w:val="009603BA"/>
    <w:rPr>
      <w:sz w:val="20"/>
      <w:szCs w:val="20"/>
    </w:rPr>
  </w:style>
  <w:style w:type="character" w:customStyle="1" w:styleId="CommentTextChar">
    <w:name w:val="Comment Text Char"/>
    <w:link w:val="CommentText"/>
    <w:rsid w:val="009603B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9603BA"/>
    <w:rPr>
      <w:b/>
      <w:bCs/>
    </w:rPr>
  </w:style>
  <w:style w:type="character" w:customStyle="1" w:styleId="CommentSubjectChar">
    <w:name w:val="Comment Subject Char"/>
    <w:link w:val="CommentSubject"/>
    <w:rsid w:val="009603B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9603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03BA"/>
    <w:rPr>
      <w:rFonts w:ascii="Tahoma" w:hAnsi="Tahoma" w:cs="Tahoma"/>
      <w:sz w:val="16"/>
      <w:szCs w:val="16"/>
      <w:lang w:val="en-US" w:eastAsia="zh-CN"/>
    </w:rPr>
  </w:style>
  <w:style w:type="character" w:styleId="FollowedHyperlink">
    <w:name w:val="FollowedHyperlink"/>
    <w:rsid w:val="007B739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.wu@abd.eur.nl" TargetMode="External"/><Relationship Id="rId3" Type="http://schemas.openxmlformats.org/officeDocument/2006/relationships/styles" Target="styles.xml"/><Relationship Id="rId7" Type="http://schemas.openxmlformats.org/officeDocument/2006/relationships/hyperlink" Target="mailto:arends@fsw.eur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7F4EA-D809-4757-8A78-3EA6407A7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1109</Words>
  <Characters>6814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School:</vt:lpstr>
      <vt:lpstr>School:</vt:lpstr>
    </vt:vector>
  </TitlesOfParts>
  <Company>EUR</Company>
  <LinksUpToDate>false</LinksUpToDate>
  <CharactersWithSpaces>7908</CharactersWithSpaces>
  <SharedDoc>false</SharedDoc>
  <HLinks>
    <vt:vector size="18" baseType="variant">
      <vt:variant>
        <vt:i4>5701741</vt:i4>
      </vt:variant>
      <vt:variant>
        <vt:i4>12</vt:i4>
      </vt:variant>
      <vt:variant>
        <vt:i4>0</vt:i4>
      </vt:variant>
      <vt:variant>
        <vt:i4>5</vt:i4>
      </vt:variant>
      <vt:variant>
        <vt:lpwstr>mailto:y.wu@abd.eur.nl</vt:lpwstr>
      </vt:variant>
      <vt:variant>
        <vt:lpwstr/>
      </vt:variant>
      <vt:variant>
        <vt:i4>2621517</vt:i4>
      </vt:variant>
      <vt:variant>
        <vt:i4>6</vt:i4>
      </vt:variant>
      <vt:variant>
        <vt:i4>0</vt:i4>
      </vt:variant>
      <vt:variant>
        <vt:i4>5</vt:i4>
      </vt:variant>
      <vt:variant>
        <vt:lpwstr>mailto:arends@fsw.eur.nl</vt:lpwstr>
      </vt:variant>
      <vt:variant>
        <vt:lpwstr/>
      </vt:variant>
      <vt:variant>
        <vt:i4>5177446</vt:i4>
      </vt:variant>
      <vt:variant>
        <vt:i4>0</vt:i4>
      </vt:variant>
      <vt:variant>
        <vt:i4>0</vt:i4>
      </vt:variant>
      <vt:variant>
        <vt:i4>5</vt:i4>
      </vt:variant>
      <vt:variant>
        <vt:lpwstr>mailto:w.tieman@fsw.eur.nl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School:</dc:title>
  <dc:subject/>
  <dc:creator>Weichia Tseng</dc:creator>
  <cp:keywords/>
  <cp:lastModifiedBy>EUCC</cp:lastModifiedBy>
  <cp:revision>3</cp:revision>
  <dcterms:created xsi:type="dcterms:W3CDTF">2013-09-30T13:54:00Z</dcterms:created>
  <dcterms:modified xsi:type="dcterms:W3CDTF">2013-09-30T13:57:00Z</dcterms:modified>
</cp:coreProperties>
</file>